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741B2" w14:textId="3145D377" w:rsidR="00BC714A" w:rsidRPr="00803BBF" w:rsidRDefault="006B2B7E" w:rsidP="00156155">
      <w:pPr>
        <w:pStyle w:val="FORMtitle"/>
        <w:outlineLvl w:val="2"/>
        <w:rPr>
          <w:rFonts w:ascii="Times New Roman" w:hAnsi="Times New Roman" w:cs="Times New Roman"/>
          <w:sz w:val="28"/>
          <w:szCs w:val="28"/>
        </w:rPr>
      </w:pPr>
      <w:bookmarkStart w:id="0" w:name="_Toc338179276"/>
      <w:bookmarkStart w:id="1" w:name="_Toc339883641"/>
      <w:r w:rsidRPr="00803BBF">
        <w:rPr>
          <w:rFonts w:ascii="Times New Roman" w:hAnsi="Times New Roman" w:cs="Times New Roman"/>
          <w:sz w:val="28"/>
          <w:szCs w:val="28"/>
        </w:rPr>
        <w:t xml:space="preserve">FORM </w:t>
      </w:r>
      <w:r w:rsidR="00140C24">
        <w:rPr>
          <w:rFonts w:ascii="Times New Roman" w:hAnsi="Times New Roman" w:cs="Times New Roman"/>
          <w:sz w:val="28"/>
          <w:szCs w:val="28"/>
        </w:rPr>
        <w:t>E</w:t>
      </w:r>
      <w:r w:rsidRPr="00803BBF">
        <w:rPr>
          <w:rFonts w:ascii="Times New Roman" w:hAnsi="Times New Roman" w:cs="Times New Roman"/>
          <w:sz w:val="28"/>
          <w:szCs w:val="28"/>
        </w:rPr>
        <w:t xml:space="preserve">: </w:t>
      </w:r>
      <w:r w:rsidR="00BC714A" w:rsidRPr="00803BBF">
        <w:rPr>
          <w:rFonts w:ascii="Times New Roman" w:hAnsi="Times New Roman" w:cs="Times New Roman"/>
          <w:sz w:val="28"/>
          <w:szCs w:val="28"/>
        </w:rPr>
        <w:t>INTERNAL CONTROL</w:t>
      </w:r>
      <w:r w:rsidR="00936616" w:rsidRPr="00803BBF">
        <w:rPr>
          <w:rFonts w:ascii="Times New Roman" w:hAnsi="Times New Roman" w:cs="Times New Roman"/>
          <w:sz w:val="28"/>
          <w:szCs w:val="28"/>
        </w:rPr>
        <w:t>S</w:t>
      </w:r>
      <w:r w:rsidR="00BC714A" w:rsidRPr="00803BBF">
        <w:rPr>
          <w:rFonts w:ascii="Times New Roman" w:hAnsi="Times New Roman" w:cs="Times New Roman"/>
          <w:sz w:val="28"/>
          <w:szCs w:val="28"/>
        </w:rPr>
        <w:t xml:space="preserve"> QUESTION</w:t>
      </w:r>
      <w:r w:rsidR="001B5607" w:rsidRPr="00803BBF">
        <w:rPr>
          <w:rFonts w:ascii="Times New Roman" w:hAnsi="Times New Roman" w:cs="Times New Roman"/>
          <w:sz w:val="28"/>
          <w:szCs w:val="28"/>
        </w:rPr>
        <w:t>N</w:t>
      </w:r>
      <w:r w:rsidR="00BC714A" w:rsidRPr="00803BBF">
        <w:rPr>
          <w:rFonts w:ascii="Times New Roman" w:hAnsi="Times New Roman" w:cs="Times New Roman"/>
          <w:sz w:val="28"/>
          <w:szCs w:val="28"/>
        </w:rPr>
        <w:t>AIRE</w:t>
      </w:r>
    </w:p>
    <w:p w14:paraId="68A69353" w14:textId="02101E2E" w:rsidR="00156155" w:rsidRPr="00803BBF" w:rsidRDefault="00BB75B1" w:rsidP="00156155">
      <w:pPr>
        <w:pStyle w:val="FORMtitle"/>
        <w:outlineLvl w:val="2"/>
        <w:rPr>
          <w:rFonts w:ascii="Times New Roman" w:hAnsi="Times New Roman" w:cs="Times New Roman"/>
          <w:iCs/>
          <w:sz w:val="24"/>
        </w:rPr>
      </w:pPr>
      <w:r w:rsidRPr="00803BBF">
        <w:rPr>
          <w:rFonts w:ascii="Times New Roman" w:hAnsi="Times New Roman" w:cs="Times New Roman"/>
          <w:sz w:val="24"/>
        </w:rPr>
        <w:t>FINANCIAL MANAGEMENT AND</w:t>
      </w:r>
      <w:r w:rsidR="00156155" w:rsidRPr="00803BBF">
        <w:rPr>
          <w:rFonts w:ascii="Times New Roman" w:hAnsi="Times New Roman" w:cs="Times New Roman"/>
          <w:sz w:val="24"/>
        </w:rPr>
        <w:t xml:space="preserve"> ADMINISTRATION</w:t>
      </w:r>
      <w:bookmarkStart w:id="2" w:name="_Toc338179277"/>
      <w:bookmarkEnd w:id="0"/>
      <w:r w:rsidR="00156155" w:rsidRPr="00803BBF">
        <w:rPr>
          <w:rFonts w:ascii="Times New Roman" w:hAnsi="Times New Roman" w:cs="Times New Roman"/>
          <w:sz w:val="24"/>
        </w:rPr>
        <w:t xml:space="preserve"> </w:t>
      </w:r>
      <w:bookmarkEnd w:id="1"/>
      <w:bookmarkEnd w:id="2"/>
    </w:p>
    <w:p w14:paraId="596ED7F4" w14:textId="77777777" w:rsidR="00156155" w:rsidRPr="00BC714A" w:rsidRDefault="00156155" w:rsidP="00156155">
      <w:pPr>
        <w:rPr>
          <w:rFonts w:ascii="Verdana" w:hAnsi="Verdana"/>
          <w:b/>
          <w:szCs w:val="20"/>
        </w:rPr>
      </w:pPr>
      <w:r w:rsidRPr="00BC714A">
        <w:rPr>
          <w:rFonts w:ascii="Verdana" w:hAnsi="Verdana"/>
          <w:b/>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1"/>
        <w:gridCol w:w="6839"/>
      </w:tblGrid>
      <w:tr w:rsidR="00156155" w:rsidRPr="00803BBF" w14:paraId="0BFA0A01" w14:textId="77777777" w:rsidTr="00096725">
        <w:trPr>
          <w:cantSplit/>
          <w:trHeight w:hRule="exact" w:val="811"/>
        </w:trPr>
        <w:tc>
          <w:tcPr>
            <w:tcW w:w="2511" w:type="dxa"/>
            <w:vAlign w:val="center"/>
          </w:tcPr>
          <w:p w14:paraId="0C5F8EB3" w14:textId="77777777" w:rsidR="00156155" w:rsidRPr="00803BBF" w:rsidRDefault="00156155" w:rsidP="004E6E56">
            <w:pPr>
              <w:pStyle w:val="FORMtext2"/>
              <w:jc w:val="left"/>
              <w:rPr>
                <w:rFonts w:ascii="Times New Roman" w:hAnsi="Times New Roman" w:cs="Times New Roman"/>
                <w:b/>
                <w:bCs/>
                <w:sz w:val="24"/>
                <w:szCs w:val="24"/>
              </w:rPr>
            </w:pPr>
            <w:r w:rsidRPr="00803BBF">
              <w:rPr>
                <w:rFonts w:ascii="Times New Roman" w:hAnsi="Times New Roman" w:cs="Times New Roman"/>
                <w:b/>
                <w:bCs/>
                <w:sz w:val="24"/>
                <w:szCs w:val="24"/>
              </w:rPr>
              <w:t xml:space="preserve">Legal Business Name of Respondent: </w:t>
            </w:r>
          </w:p>
        </w:tc>
        <w:tc>
          <w:tcPr>
            <w:tcW w:w="6839" w:type="dxa"/>
            <w:vAlign w:val="center"/>
          </w:tcPr>
          <w:p w14:paraId="48F22173" w14:textId="77777777" w:rsidR="00156155" w:rsidRPr="00803BBF" w:rsidRDefault="00156155" w:rsidP="004E6E56">
            <w:pPr>
              <w:pStyle w:val="FORMtext2"/>
              <w:jc w:val="left"/>
              <w:rPr>
                <w:rFonts w:ascii="Times New Roman" w:hAnsi="Times New Roman" w:cs="Times New Roman"/>
                <w:sz w:val="24"/>
                <w:szCs w:val="24"/>
              </w:rPr>
            </w:pPr>
            <w:r w:rsidRPr="00803BBF">
              <w:rPr>
                <w:rFonts w:ascii="Times New Roman" w:hAnsi="Times New Roman" w:cs="Times New Roman"/>
                <w:sz w:val="24"/>
                <w:szCs w:val="24"/>
              </w:rPr>
              <w:fldChar w:fldCharType="begin">
                <w:ffData>
                  <w:name w:val="Text43"/>
                  <w:enabled/>
                  <w:calcOnExit w:val="0"/>
                  <w:textInput/>
                </w:ffData>
              </w:fldChar>
            </w:r>
            <w:r w:rsidRPr="00803BBF">
              <w:rPr>
                <w:rFonts w:ascii="Times New Roman" w:hAnsi="Times New Roman" w:cs="Times New Roman"/>
                <w:sz w:val="24"/>
                <w:szCs w:val="24"/>
              </w:rPr>
              <w:instrText xml:space="preserve"> FORMTEXT </w:instrText>
            </w:r>
            <w:r w:rsidRPr="00803BBF">
              <w:rPr>
                <w:rFonts w:ascii="Times New Roman" w:hAnsi="Times New Roman" w:cs="Times New Roman"/>
                <w:sz w:val="24"/>
                <w:szCs w:val="24"/>
              </w:rPr>
            </w:r>
            <w:r w:rsidRPr="00803BBF">
              <w:rPr>
                <w:rFonts w:ascii="Times New Roman" w:hAnsi="Times New Roman" w:cs="Times New Roman"/>
                <w:sz w:val="24"/>
                <w:szCs w:val="24"/>
              </w:rPr>
              <w:fldChar w:fldCharType="separate"/>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noProof/>
                <w:sz w:val="24"/>
                <w:szCs w:val="24"/>
              </w:rPr>
              <w:t> </w:t>
            </w:r>
            <w:r w:rsidRPr="00803BBF">
              <w:rPr>
                <w:rFonts w:ascii="Times New Roman" w:hAnsi="Times New Roman" w:cs="Times New Roman"/>
                <w:sz w:val="24"/>
                <w:szCs w:val="24"/>
              </w:rPr>
              <w:fldChar w:fldCharType="end"/>
            </w:r>
          </w:p>
        </w:tc>
      </w:tr>
    </w:tbl>
    <w:p w14:paraId="7D7A5441" w14:textId="77777777" w:rsidR="00156155" w:rsidRPr="00803BBF" w:rsidRDefault="00156155" w:rsidP="00156155">
      <w:pPr>
        <w:rPr>
          <w:b/>
          <w:sz w:val="24"/>
        </w:rPr>
      </w:pPr>
    </w:p>
    <w:p w14:paraId="58FF2B09" w14:textId="77777777" w:rsidR="00156155" w:rsidRPr="00803BBF" w:rsidRDefault="00156155" w:rsidP="00156155">
      <w:pPr>
        <w:rPr>
          <w:b/>
          <w:sz w:val="24"/>
        </w:rPr>
      </w:pPr>
      <w:r w:rsidRPr="00803BBF">
        <w:rPr>
          <w:b/>
          <w:sz w:val="24"/>
        </w:rPr>
        <w:t>Introduction</w:t>
      </w:r>
    </w:p>
    <w:p w14:paraId="5022E7FD" w14:textId="77777777" w:rsidR="00156155" w:rsidRPr="00803BBF" w:rsidRDefault="00156155" w:rsidP="00156155">
      <w:pPr>
        <w:rPr>
          <w:sz w:val="24"/>
        </w:rPr>
      </w:pPr>
    </w:p>
    <w:p w14:paraId="662AA814" w14:textId="37ED113D" w:rsidR="00156155" w:rsidRPr="00803BBF" w:rsidRDefault="00B539FA" w:rsidP="003708BD">
      <w:pPr>
        <w:jc w:val="both"/>
        <w:rPr>
          <w:sz w:val="24"/>
        </w:rPr>
      </w:pPr>
      <w:r w:rsidRPr="00803BBF">
        <w:rPr>
          <w:sz w:val="24"/>
        </w:rPr>
        <w:t>By accepting an award from Health and Human Services Commission (HHSC)</w:t>
      </w:r>
      <w:r w:rsidR="00156155" w:rsidRPr="00803BBF">
        <w:rPr>
          <w:sz w:val="24"/>
        </w:rPr>
        <w:t xml:space="preserve"> your organization and the Board of Directors or other oversight authority accept responsibility for complying with the management and administration of programmatic, financial</w:t>
      </w:r>
      <w:r w:rsidR="004C35DC">
        <w:rPr>
          <w:sz w:val="24"/>
        </w:rPr>
        <w:t>,</w:t>
      </w:r>
      <w:r w:rsidR="00156155" w:rsidRPr="00803BBF">
        <w:rPr>
          <w:sz w:val="24"/>
        </w:rPr>
        <w:t xml:space="preserve"> and reporting requirements of the award</w:t>
      </w:r>
      <w:r w:rsidR="00CF7703" w:rsidRPr="00803BBF">
        <w:rPr>
          <w:sz w:val="24"/>
        </w:rPr>
        <w:t xml:space="preserve">. </w:t>
      </w:r>
      <w:r w:rsidR="00156155" w:rsidRPr="00803BBF">
        <w:rPr>
          <w:sz w:val="24"/>
        </w:rPr>
        <w:t>Communication and coordination between the organization’s program implementation and financial staff is essential for the success of the project being funded by the award</w:t>
      </w:r>
      <w:r w:rsidR="00CF7703" w:rsidRPr="00803BBF">
        <w:rPr>
          <w:sz w:val="24"/>
        </w:rPr>
        <w:t xml:space="preserve">. </w:t>
      </w:r>
      <w:r w:rsidR="00156155" w:rsidRPr="00803BBF">
        <w:rPr>
          <w:sz w:val="24"/>
        </w:rPr>
        <w:t>It is critical that staff responsible for the programmatic and accounting functions is aware of the financial and administrative requirements applicable to grants and subgrants. Key personnel within the organization should be identified and assigned responsibilities for the programmatic, financial</w:t>
      </w:r>
      <w:r w:rsidR="00FF3721">
        <w:rPr>
          <w:sz w:val="24"/>
        </w:rPr>
        <w:t>,</w:t>
      </w:r>
      <w:r w:rsidR="00156155" w:rsidRPr="00803BBF">
        <w:rPr>
          <w:sz w:val="24"/>
        </w:rPr>
        <w:t xml:space="preserve"> and administrative requirements applicable to the </w:t>
      </w:r>
      <w:r w:rsidRPr="00803BBF">
        <w:rPr>
          <w:sz w:val="24"/>
        </w:rPr>
        <w:t>HHSC</w:t>
      </w:r>
      <w:r w:rsidR="00156155" w:rsidRPr="00803BBF">
        <w:rPr>
          <w:sz w:val="24"/>
        </w:rPr>
        <w:t xml:space="preserve"> award. </w:t>
      </w:r>
    </w:p>
    <w:p w14:paraId="0D7EF8EF" w14:textId="77777777" w:rsidR="00156155" w:rsidRPr="00803BBF" w:rsidRDefault="00156155" w:rsidP="003708BD">
      <w:pPr>
        <w:jc w:val="both"/>
        <w:rPr>
          <w:sz w:val="24"/>
        </w:rPr>
      </w:pPr>
    </w:p>
    <w:p w14:paraId="5B20B15A" w14:textId="44E7EFF0" w:rsidR="00156155" w:rsidRPr="00803BBF" w:rsidRDefault="00156155" w:rsidP="003708BD">
      <w:pPr>
        <w:jc w:val="both"/>
        <w:rPr>
          <w:sz w:val="24"/>
        </w:rPr>
      </w:pPr>
      <w:r w:rsidRPr="00803BBF">
        <w:rPr>
          <w:sz w:val="24"/>
        </w:rPr>
        <w:t xml:space="preserve">All </w:t>
      </w:r>
      <w:r w:rsidR="00B539FA" w:rsidRPr="00803BBF">
        <w:rPr>
          <w:sz w:val="24"/>
        </w:rPr>
        <w:t>HHSC</w:t>
      </w:r>
      <w:r w:rsidR="004F5ABA">
        <w:rPr>
          <w:sz w:val="24"/>
        </w:rPr>
        <w:t xml:space="preserve"> Grantees</w:t>
      </w:r>
      <w:r w:rsidRPr="00803BBF">
        <w:rPr>
          <w:sz w:val="24"/>
        </w:rPr>
        <w:t xml:space="preserve"> are required to have a financial management system in place that meets federal and state standards for expending and accounting for the funds received under the award</w:t>
      </w:r>
      <w:r w:rsidR="00CF7703" w:rsidRPr="00803BBF">
        <w:rPr>
          <w:sz w:val="24"/>
        </w:rPr>
        <w:t xml:space="preserve">. </w:t>
      </w:r>
      <w:r w:rsidRPr="00803BBF">
        <w:rPr>
          <w:sz w:val="24"/>
        </w:rPr>
        <w:t xml:space="preserve">Documents and records must be maintained that identify the receipt and expenditure of funds separately for each </w:t>
      </w:r>
      <w:r w:rsidR="00B539FA" w:rsidRPr="00803BBF">
        <w:rPr>
          <w:sz w:val="24"/>
        </w:rPr>
        <w:t>HHSC</w:t>
      </w:r>
      <w:r w:rsidRPr="00803BBF">
        <w:rPr>
          <w:sz w:val="24"/>
        </w:rPr>
        <w:t xml:space="preserve"> </w:t>
      </w:r>
      <w:r w:rsidR="00F70204">
        <w:rPr>
          <w:sz w:val="24"/>
        </w:rPr>
        <w:t>Grant Agreement</w:t>
      </w:r>
      <w:r w:rsidR="00CF7703" w:rsidRPr="00803BBF">
        <w:rPr>
          <w:sz w:val="24"/>
        </w:rPr>
        <w:t xml:space="preserve">. </w:t>
      </w:r>
      <w:r w:rsidRPr="00803BBF">
        <w:rPr>
          <w:sz w:val="24"/>
        </w:rPr>
        <w:t xml:space="preserve">The system must be able to capture and report expenditures by the budget cost categories for each </w:t>
      </w:r>
      <w:r w:rsidR="00B539FA" w:rsidRPr="00803BBF">
        <w:rPr>
          <w:sz w:val="24"/>
        </w:rPr>
        <w:t>HHSC</w:t>
      </w:r>
      <w:r w:rsidRPr="00803BBF">
        <w:rPr>
          <w:sz w:val="24"/>
        </w:rPr>
        <w:t xml:space="preserve"> </w:t>
      </w:r>
      <w:r w:rsidR="00F70204">
        <w:rPr>
          <w:sz w:val="24"/>
        </w:rPr>
        <w:t>Grant Agreement</w:t>
      </w:r>
      <w:r w:rsidR="00CF7703" w:rsidRPr="00803BBF">
        <w:rPr>
          <w:sz w:val="24"/>
        </w:rPr>
        <w:t xml:space="preserve">. </w:t>
      </w:r>
      <w:r w:rsidRPr="00803BBF">
        <w:rPr>
          <w:sz w:val="24"/>
        </w:rPr>
        <w:t xml:space="preserve">This requires establishing within the chart of accounts and general ledger, a separate set of accounts for each </w:t>
      </w:r>
      <w:r w:rsidR="003708BD" w:rsidRPr="00803BBF">
        <w:rPr>
          <w:sz w:val="24"/>
        </w:rPr>
        <w:t>HHSC</w:t>
      </w:r>
      <w:r w:rsidR="00F70204">
        <w:rPr>
          <w:sz w:val="24"/>
        </w:rPr>
        <w:t xml:space="preserve"> Grant Agreement</w:t>
      </w:r>
      <w:r w:rsidR="00CF7703" w:rsidRPr="00803BBF">
        <w:rPr>
          <w:sz w:val="24"/>
        </w:rPr>
        <w:t xml:space="preserve">. </w:t>
      </w:r>
      <w:r w:rsidRPr="00803BBF">
        <w:rPr>
          <w:sz w:val="24"/>
        </w:rPr>
        <w:t>All financial reports should be prepared with information that comes directly from the organization’s accounting system. There should be a reconciliation of the information that is reported to amounts recorded in the accounting system</w:t>
      </w:r>
      <w:r w:rsidR="00CF7703" w:rsidRPr="00803BBF">
        <w:rPr>
          <w:sz w:val="24"/>
        </w:rPr>
        <w:t xml:space="preserve">. </w:t>
      </w:r>
      <w:r w:rsidRPr="00803BBF">
        <w:rPr>
          <w:sz w:val="24"/>
        </w:rPr>
        <w:t>In order to ensure the fiscal integrity of accounting records, the contractor must use an accounting system that does not permit overwrite or erasure of transactions posted to the general ledger.</w:t>
      </w:r>
    </w:p>
    <w:p w14:paraId="1040C34F" w14:textId="77777777" w:rsidR="00156155" w:rsidRPr="00803BBF" w:rsidRDefault="00156155" w:rsidP="00156155">
      <w:pPr>
        <w:rPr>
          <w:sz w:val="24"/>
        </w:rPr>
      </w:pPr>
    </w:p>
    <w:p w14:paraId="1F91599C" w14:textId="77777777" w:rsidR="00156155" w:rsidRPr="00803BBF" w:rsidRDefault="00AA28FA" w:rsidP="00156155">
      <w:pPr>
        <w:pStyle w:val="RFPbody12"/>
        <w:ind w:left="0"/>
        <w:jc w:val="center"/>
        <w:rPr>
          <w:rFonts w:ascii="Times New Roman" w:hAnsi="Times New Roman" w:cs="Times New Roman"/>
          <w:b/>
          <w:bCs/>
          <w:u w:val="single"/>
        </w:rPr>
      </w:pPr>
      <w:r w:rsidRPr="00803BBF">
        <w:rPr>
          <w:rFonts w:ascii="Times New Roman" w:hAnsi="Times New Roman" w:cs="Times New Roman"/>
          <w:b/>
          <w:bCs/>
          <w:u w:val="single"/>
        </w:rPr>
        <w:t>FINANCIAL AND ADMINISTRATIVE REQUIREMENTS</w:t>
      </w:r>
    </w:p>
    <w:p w14:paraId="26277A15" w14:textId="77777777" w:rsidR="00156155" w:rsidRPr="00803BBF" w:rsidRDefault="00156155" w:rsidP="00156155">
      <w:pPr>
        <w:pStyle w:val="RFPbody12"/>
        <w:ind w:left="0"/>
        <w:jc w:val="left"/>
        <w:rPr>
          <w:rFonts w:ascii="Times New Roman" w:hAnsi="Times New Roman" w:cs="Times New Roman"/>
          <w:bCs/>
        </w:rPr>
      </w:pPr>
    </w:p>
    <w:p w14:paraId="53834B3F" w14:textId="585AA710" w:rsidR="003708BD" w:rsidRPr="00803BBF" w:rsidRDefault="00156155" w:rsidP="003708BD">
      <w:pPr>
        <w:jc w:val="both"/>
        <w:rPr>
          <w:sz w:val="24"/>
        </w:rPr>
      </w:pPr>
      <w:r w:rsidRPr="00803BBF">
        <w:rPr>
          <w:sz w:val="24"/>
        </w:rPr>
        <w:t>All</w:t>
      </w:r>
      <w:r w:rsidR="004F5ABA">
        <w:rPr>
          <w:sz w:val="24"/>
        </w:rPr>
        <w:t xml:space="preserve"> Grantees</w:t>
      </w:r>
      <w:r w:rsidRPr="00803BBF">
        <w:rPr>
          <w:sz w:val="24"/>
        </w:rPr>
        <w:t xml:space="preserve"> must comply with applicable cost principles, audit requirements, and administrative requirements </w:t>
      </w:r>
      <w:r w:rsidR="003708BD" w:rsidRPr="00803BBF">
        <w:rPr>
          <w:sz w:val="24"/>
        </w:rPr>
        <w:t xml:space="preserve">in </w:t>
      </w:r>
      <w:r w:rsidR="00AA28FA" w:rsidRPr="00803BBF">
        <w:rPr>
          <w:sz w:val="24"/>
        </w:rPr>
        <w:t>the</w:t>
      </w:r>
      <w:r w:rsidR="009A76C5">
        <w:rPr>
          <w:sz w:val="24"/>
        </w:rPr>
        <w:t xml:space="preserve"> </w:t>
      </w:r>
      <w:r w:rsidR="009A76C5" w:rsidRPr="00FB39C2">
        <w:rPr>
          <w:b/>
          <w:bCs/>
          <w:sz w:val="24"/>
          <w:u w:val="single"/>
        </w:rPr>
        <w:t>Exhibit B</w:t>
      </w:r>
      <w:r w:rsidR="009A76C5">
        <w:rPr>
          <w:sz w:val="24"/>
        </w:rPr>
        <w:t xml:space="preserve">, </w:t>
      </w:r>
      <w:r w:rsidR="009A76C5" w:rsidRPr="00FB39C2">
        <w:rPr>
          <w:b/>
          <w:bCs/>
          <w:sz w:val="24"/>
          <w:u w:val="single"/>
        </w:rPr>
        <w:t>HHS Uniform Terms and Conditions-</w:t>
      </w:r>
      <w:r w:rsidR="000A261C" w:rsidRPr="00FB39C2">
        <w:rPr>
          <w:b/>
          <w:bCs/>
          <w:sz w:val="24"/>
          <w:u w:val="single"/>
        </w:rPr>
        <w:t>Grant,</w:t>
      </w:r>
      <w:r w:rsidR="009A76C5" w:rsidRPr="00FB39C2">
        <w:rPr>
          <w:b/>
          <w:bCs/>
          <w:sz w:val="24"/>
          <w:u w:val="single"/>
        </w:rPr>
        <w:t xml:space="preserve"> Version 3.</w:t>
      </w:r>
      <w:r w:rsidR="005B51EA">
        <w:rPr>
          <w:b/>
          <w:bCs/>
          <w:sz w:val="24"/>
          <w:u w:val="single"/>
        </w:rPr>
        <w:t>5</w:t>
      </w:r>
      <w:r w:rsidR="003708BD" w:rsidRPr="00803BBF">
        <w:rPr>
          <w:b/>
          <w:sz w:val="24"/>
        </w:rPr>
        <w:t>.</w:t>
      </w:r>
      <w:r w:rsidR="003708BD" w:rsidRPr="00803BBF">
        <w:rPr>
          <w:sz w:val="24"/>
        </w:rPr>
        <w:t xml:space="preserve"> </w:t>
      </w:r>
    </w:p>
    <w:p w14:paraId="6EEAA4FF" w14:textId="77777777" w:rsidR="003708BD" w:rsidRPr="00803BBF" w:rsidRDefault="003708BD" w:rsidP="003708BD">
      <w:pPr>
        <w:jc w:val="both"/>
        <w:rPr>
          <w:sz w:val="24"/>
        </w:rPr>
      </w:pPr>
    </w:p>
    <w:p w14:paraId="438D9244" w14:textId="77777777" w:rsidR="00156155" w:rsidRPr="00803BBF" w:rsidRDefault="00156155" w:rsidP="00156155">
      <w:pPr>
        <w:jc w:val="center"/>
        <w:rPr>
          <w:b/>
          <w:sz w:val="24"/>
          <w:u w:val="single"/>
        </w:rPr>
      </w:pPr>
    </w:p>
    <w:p w14:paraId="293105C8" w14:textId="77777777" w:rsidR="00156155" w:rsidRPr="00803BBF" w:rsidRDefault="00156155" w:rsidP="00156155">
      <w:pPr>
        <w:jc w:val="center"/>
        <w:rPr>
          <w:b/>
          <w:sz w:val="24"/>
          <w:u w:val="single"/>
        </w:rPr>
      </w:pPr>
      <w:r w:rsidRPr="00803BBF">
        <w:rPr>
          <w:b/>
          <w:sz w:val="24"/>
          <w:u w:val="single"/>
        </w:rPr>
        <w:t>ACCOUNTING SYSTEM</w:t>
      </w:r>
    </w:p>
    <w:p w14:paraId="58B7A3A5" w14:textId="77777777" w:rsidR="00156155" w:rsidRPr="00803BBF" w:rsidRDefault="00156155" w:rsidP="00156155">
      <w:pPr>
        <w:jc w:val="center"/>
        <w:rPr>
          <w:b/>
          <w:sz w:val="24"/>
        </w:rPr>
      </w:pPr>
    </w:p>
    <w:p w14:paraId="180DD08D" w14:textId="10EC9AAA" w:rsidR="00156155" w:rsidRPr="00803BBF" w:rsidRDefault="00156155" w:rsidP="00156155">
      <w:pPr>
        <w:jc w:val="both"/>
        <w:rPr>
          <w:sz w:val="24"/>
        </w:rPr>
      </w:pPr>
      <w:r w:rsidRPr="00803BBF">
        <w:rPr>
          <w:sz w:val="24"/>
        </w:rPr>
        <w:t>The type of accounting system often depends on the size of the organization</w:t>
      </w:r>
      <w:r w:rsidR="00CF7703" w:rsidRPr="00803BBF">
        <w:rPr>
          <w:sz w:val="24"/>
        </w:rPr>
        <w:t xml:space="preserve">. </w:t>
      </w:r>
      <w:r w:rsidRPr="00803BBF">
        <w:rPr>
          <w:sz w:val="24"/>
        </w:rPr>
        <w:t xml:space="preserve">Briefly describe your organization’s accounting system including: </w:t>
      </w:r>
    </w:p>
    <w:p w14:paraId="397168E4" w14:textId="77777777" w:rsidR="00803BBF" w:rsidRPr="00803BBF" w:rsidRDefault="00803BBF" w:rsidP="00156155">
      <w:pPr>
        <w:jc w:val="both"/>
        <w:rPr>
          <w:sz w:val="24"/>
        </w:rPr>
      </w:pPr>
    </w:p>
    <w:p w14:paraId="45C4457C" w14:textId="787CD8CB" w:rsidR="00156155" w:rsidRPr="00803BBF" w:rsidRDefault="00156155" w:rsidP="004C6F10">
      <w:pPr>
        <w:tabs>
          <w:tab w:val="left" w:pos="360"/>
        </w:tabs>
        <w:ind w:left="360" w:hanging="360"/>
        <w:jc w:val="both"/>
        <w:rPr>
          <w:sz w:val="24"/>
        </w:rPr>
      </w:pPr>
      <w:r w:rsidRPr="00803BBF">
        <w:rPr>
          <w:sz w:val="24"/>
        </w:rPr>
        <w:t xml:space="preserve">a) </w:t>
      </w:r>
      <w:r w:rsidR="004C6F10" w:rsidRPr="00803BBF">
        <w:rPr>
          <w:sz w:val="24"/>
        </w:rPr>
        <w:tab/>
      </w:r>
      <w:r w:rsidRPr="00803BBF">
        <w:rPr>
          <w:sz w:val="24"/>
        </w:rPr>
        <w:t>Is the accounting system computerized, manual</w:t>
      </w:r>
      <w:r w:rsidR="009D12C6">
        <w:rPr>
          <w:sz w:val="24"/>
        </w:rPr>
        <w:t>,</w:t>
      </w:r>
      <w:r w:rsidRPr="00803BBF">
        <w:rPr>
          <w:sz w:val="24"/>
        </w:rPr>
        <w:t xml:space="preserve"> or a combination of both; </w:t>
      </w:r>
    </w:p>
    <w:p w14:paraId="15AA911F" w14:textId="77777777" w:rsidR="004C6F10" w:rsidRPr="00803BBF" w:rsidRDefault="004C6F10" w:rsidP="004C6F10">
      <w:pPr>
        <w:tabs>
          <w:tab w:val="left" w:pos="360"/>
        </w:tabs>
        <w:ind w:left="360" w:hanging="360"/>
        <w:jc w:val="both"/>
        <w:rPr>
          <w:sz w:val="24"/>
        </w:rPr>
      </w:pPr>
    </w:p>
    <w:p w14:paraId="4B8E1B64" w14:textId="77777777" w:rsidR="00156155" w:rsidRPr="00803BBF" w:rsidRDefault="00156155" w:rsidP="004C6F10">
      <w:pPr>
        <w:tabs>
          <w:tab w:val="left" w:pos="360"/>
        </w:tabs>
        <w:ind w:left="360" w:hanging="360"/>
        <w:jc w:val="both"/>
        <w:rPr>
          <w:sz w:val="24"/>
        </w:rPr>
      </w:pPr>
      <w:r w:rsidRPr="00803BBF">
        <w:rPr>
          <w:sz w:val="24"/>
        </w:rPr>
        <w:t xml:space="preserve">b) </w:t>
      </w:r>
      <w:r w:rsidR="004C6F10" w:rsidRPr="00803BBF">
        <w:rPr>
          <w:sz w:val="24"/>
        </w:rPr>
        <w:tab/>
      </w:r>
      <w:r w:rsidRPr="00803BBF">
        <w:rPr>
          <w:sz w:val="24"/>
        </w:rPr>
        <w:t xml:space="preserve">How are different types of transactions (e.g., cash disbursements, cash receipts, revenues, journal entries) recorded and posted to the general ledger; </w:t>
      </w:r>
    </w:p>
    <w:p w14:paraId="25BDAFF5" w14:textId="42DF4ADB" w:rsidR="00156155" w:rsidRPr="00803BBF" w:rsidRDefault="00156155" w:rsidP="004C6F10">
      <w:pPr>
        <w:tabs>
          <w:tab w:val="left" w:pos="360"/>
        </w:tabs>
        <w:ind w:left="360" w:hanging="360"/>
        <w:jc w:val="both"/>
        <w:rPr>
          <w:sz w:val="24"/>
        </w:rPr>
      </w:pPr>
      <w:r w:rsidRPr="00803BBF">
        <w:rPr>
          <w:sz w:val="24"/>
        </w:rPr>
        <w:lastRenderedPageBreak/>
        <w:t xml:space="preserve">c) </w:t>
      </w:r>
      <w:r w:rsidR="004C6F10" w:rsidRPr="00803BBF">
        <w:rPr>
          <w:sz w:val="24"/>
        </w:rPr>
        <w:tab/>
      </w:r>
      <w:r w:rsidRPr="00803BBF">
        <w:rPr>
          <w:sz w:val="24"/>
        </w:rPr>
        <w:t>When do you close your general ledger (e.g., monthly by the 10</w:t>
      </w:r>
      <w:r w:rsidRPr="00803BBF">
        <w:rPr>
          <w:sz w:val="24"/>
          <w:vertAlign w:val="superscript"/>
        </w:rPr>
        <w:t>th</w:t>
      </w:r>
      <w:r w:rsidRPr="00803BBF">
        <w:rPr>
          <w:sz w:val="24"/>
        </w:rPr>
        <w:t xml:space="preserve"> of the following month);</w:t>
      </w:r>
      <w:ins w:id="3" w:author="Garcia,Christina (HHSC)" w:date="2025-02-12T16:32:00Z">
        <w:r w:rsidR="00B64166">
          <w:rPr>
            <w:sz w:val="24"/>
          </w:rPr>
          <w:t xml:space="preserve"> and</w:t>
        </w:r>
      </w:ins>
      <w:r w:rsidRPr="00803BBF">
        <w:rPr>
          <w:sz w:val="24"/>
        </w:rPr>
        <w:t xml:space="preserve"> </w:t>
      </w:r>
    </w:p>
    <w:p w14:paraId="791421AB" w14:textId="77777777" w:rsidR="004C6F10" w:rsidRPr="00803BBF" w:rsidRDefault="004C6F10" w:rsidP="004C6F10">
      <w:pPr>
        <w:tabs>
          <w:tab w:val="left" w:pos="360"/>
        </w:tabs>
        <w:ind w:left="360" w:hanging="360"/>
        <w:jc w:val="both"/>
        <w:rPr>
          <w:sz w:val="24"/>
        </w:rPr>
      </w:pPr>
    </w:p>
    <w:p w14:paraId="3AF878CF" w14:textId="5FF62261" w:rsidR="004C6F10" w:rsidRPr="00803BBF" w:rsidRDefault="00156155" w:rsidP="00154174">
      <w:pPr>
        <w:tabs>
          <w:tab w:val="left" w:pos="360"/>
        </w:tabs>
        <w:ind w:left="360" w:hanging="360"/>
        <w:jc w:val="both"/>
        <w:rPr>
          <w:sz w:val="24"/>
        </w:rPr>
      </w:pPr>
      <w:r w:rsidRPr="00803BBF">
        <w:rPr>
          <w:sz w:val="24"/>
        </w:rPr>
        <w:t xml:space="preserve">d) </w:t>
      </w:r>
      <w:r w:rsidR="004C6F10" w:rsidRPr="00803BBF">
        <w:rPr>
          <w:sz w:val="24"/>
        </w:rPr>
        <w:tab/>
      </w:r>
      <w:r w:rsidRPr="00803BBF">
        <w:rPr>
          <w:sz w:val="24"/>
        </w:rPr>
        <w:t>How are transactions organized, maintained, and summarized in financial reports</w:t>
      </w:r>
      <w:r w:rsidR="00CF7703" w:rsidRPr="00803BBF">
        <w:rPr>
          <w:sz w:val="24"/>
        </w:rPr>
        <w:t xml:space="preserve">. </w:t>
      </w:r>
      <w:r w:rsidRPr="00803BBF">
        <w:rPr>
          <w:sz w:val="24"/>
        </w:rPr>
        <w:t>If your accounting system is computerized, indicate the name/type.</w:t>
      </w:r>
    </w:p>
    <w:p w14:paraId="693F7E3B" w14:textId="77777777" w:rsidR="00156155" w:rsidRPr="00803BBF" w:rsidRDefault="00156155" w:rsidP="00156155">
      <w:pPr>
        <w:ind w:right="-288"/>
        <w:jc w:val="center"/>
        <w:rPr>
          <w:b/>
          <w:sz w:val="24"/>
        </w:rPr>
      </w:pPr>
    </w:p>
    <w:p w14:paraId="43DA7FE4" w14:textId="77777777" w:rsidR="00156155" w:rsidRPr="00803BBF" w:rsidRDefault="00156155" w:rsidP="00156155">
      <w:pPr>
        <w:ind w:right="18"/>
        <w:jc w:val="both"/>
        <w:rPr>
          <w:b/>
          <w:sz w:val="24"/>
        </w:rPr>
      </w:pPr>
      <w:r w:rsidRPr="00803BBF">
        <w:rPr>
          <w:b/>
          <w:sz w:val="24"/>
        </w:rPr>
        <w:t>Answer each of the following questions with either a “yes” or “no” answer by checking the respective box.</w:t>
      </w:r>
    </w:p>
    <w:p w14:paraId="30691B3B" w14:textId="77777777" w:rsidR="00156155" w:rsidRPr="00803BBF" w:rsidRDefault="00156155" w:rsidP="00156155">
      <w:pPr>
        <w:ind w:right="-288"/>
        <w:jc w:val="cente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01AD9849" w14:textId="77777777" w:rsidTr="008E13AE">
        <w:trPr>
          <w:cantSplit/>
        </w:trPr>
        <w:tc>
          <w:tcPr>
            <w:tcW w:w="448" w:type="dxa"/>
          </w:tcPr>
          <w:p w14:paraId="4B46724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689A4749" w14:textId="6E1DFC1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w:t>
            </w:r>
            <w:r w:rsidR="00194B8F">
              <w:rPr>
                <w:rFonts w:ascii="Times New Roman" w:hAnsi="Times New Roman" w:cs="Times New Roman"/>
                <w:b/>
                <w:bCs/>
                <w:sz w:val="24"/>
                <w:szCs w:val="24"/>
              </w:rPr>
              <w:t xml:space="preserve"> </w:t>
            </w:r>
            <w:r w:rsidR="003F1758">
              <w:rPr>
                <w:rFonts w:ascii="Times New Roman" w:hAnsi="Times New Roman" w:cs="Times New Roman"/>
                <w:b/>
                <w:bCs/>
                <w:sz w:val="24"/>
                <w:szCs w:val="24"/>
              </w:rPr>
              <w:t xml:space="preserve">the </w:t>
            </w:r>
            <w:r w:rsidR="00194B8F">
              <w:rPr>
                <w:rFonts w:ascii="Times New Roman" w:hAnsi="Times New Roman" w:cs="Times New Roman"/>
                <w:b/>
                <w:bCs/>
                <w:sz w:val="24"/>
                <w:szCs w:val="24"/>
              </w:rPr>
              <w:t xml:space="preserve">Applicant’s </w:t>
            </w:r>
            <w:r w:rsidR="00194B8F" w:rsidRPr="00803BBF">
              <w:rPr>
                <w:rFonts w:ascii="Times New Roman" w:hAnsi="Times New Roman" w:cs="Times New Roman"/>
                <w:b/>
                <w:bCs/>
                <w:sz w:val="24"/>
                <w:szCs w:val="24"/>
              </w:rPr>
              <w:t>accounting</w:t>
            </w:r>
            <w:r w:rsidRPr="00803BBF">
              <w:rPr>
                <w:rFonts w:ascii="Times New Roman" w:hAnsi="Times New Roman" w:cs="Times New Roman"/>
                <w:b/>
                <w:bCs/>
                <w:sz w:val="24"/>
                <w:szCs w:val="24"/>
              </w:rPr>
              <w:t xml:space="preserve"> system organized to allow an auditor to trace financial report balances through the general ledger and other summary ledgers/journals to each detail accounting transaction and supporting source documentation?</w:t>
            </w:r>
          </w:p>
        </w:tc>
      </w:tr>
      <w:tr w:rsidR="00156155" w:rsidRPr="00803BBF" w14:paraId="66B55561" w14:textId="77777777" w:rsidTr="008E13AE">
        <w:trPr>
          <w:cantSplit/>
        </w:trPr>
        <w:tc>
          <w:tcPr>
            <w:tcW w:w="448" w:type="dxa"/>
          </w:tcPr>
          <w:p w14:paraId="7BB7D70C"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6C1DFD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3E2FF10" w14:textId="77777777" w:rsidTr="008E13AE">
        <w:trPr>
          <w:cantSplit/>
        </w:trPr>
        <w:tc>
          <w:tcPr>
            <w:tcW w:w="448" w:type="dxa"/>
          </w:tcPr>
          <w:p w14:paraId="55996A5D"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799262D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40055855"/>
            <w:lock w:val="sdtLocked"/>
            <w14:checkbox>
              <w14:checked w14:val="0"/>
              <w14:checkedState w14:val="2612" w14:font="MS Gothic"/>
              <w14:uncheckedState w14:val="2610" w14:font="MS Gothic"/>
            </w14:checkbox>
          </w:sdtPr>
          <w:sdtEndPr/>
          <w:sdtContent>
            <w:tc>
              <w:tcPr>
                <w:tcW w:w="446" w:type="dxa"/>
                <w:vAlign w:val="center"/>
              </w:tcPr>
              <w:p w14:paraId="7FE722B4" w14:textId="5D99A4BD" w:rsidR="00156155" w:rsidRPr="00803BBF" w:rsidRDefault="00E616F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12B479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17272092"/>
            <w:lock w:val="sdtLocked"/>
            <w14:checkbox>
              <w14:checked w14:val="0"/>
              <w14:checkedState w14:val="2612" w14:font="MS Gothic"/>
              <w14:uncheckedState w14:val="2610" w14:font="MS Gothic"/>
            </w14:checkbox>
          </w:sdtPr>
          <w:sdtEndPr/>
          <w:sdtContent>
            <w:tc>
              <w:tcPr>
                <w:tcW w:w="446" w:type="dxa"/>
              </w:tcPr>
              <w:p w14:paraId="5466D4A8" w14:textId="5F59018B" w:rsidR="00156155" w:rsidRPr="00803BBF" w:rsidRDefault="00B924C5"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F9189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A30E704"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11B6AF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1AAA44A" w14:textId="77777777" w:rsidTr="008E13AE">
        <w:trPr>
          <w:cantSplit/>
        </w:trPr>
        <w:tc>
          <w:tcPr>
            <w:tcW w:w="448" w:type="dxa"/>
          </w:tcPr>
          <w:p w14:paraId="465FDC48"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66929D55" w14:textId="77777777" w:rsidR="00156155" w:rsidRPr="00803BBF" w:rsidRDefault="00156155" w:rsidP="008E13AE">
            <w:pPr>
              <w:pStyle w:val="FORMtext2"/>
              <w:rPr>
                <w:rFonts w:ascii="Times New Roman" w:hAnsi="Times New Roman" w:cs="Times New Roman"/>
                <w:sz w:val="24"/>
                <w:szCs w:val="24"/>
              </w:rPr>
            </w:pPr>
          </w:p>
        </w:tc>
      </w:tr>
    </w:tbl>
    <w:p w14:paraId="2A6D7FA1"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6A370D6C" w14:textId="77777777" w:rsidTr="008E13AE">
        <w:trPr>
          <w:cantSplit/>
        </w:trPr>
        <w:tc>
          <w:tcPr>
            <w:tcW w:w="448" w:type="dxa"/>
          </w:tcPr>
          <w:p w14:paraId="45C607AC"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59213690" w14:textId="4235AAB8" w:rsidR="00156155" w:rsidRPr="00803BBF" w:rsidRDefault="00156155" w:rsidP="00AA28FA">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Does</w:t>
            </w:r>
            <w:r w:rsidR="00194B8F">
              <w:rPr>
                <w:rFonts w:ascii="Times New Roman" w:hAnsi="Times New Roman" w:cs="Times New Roman"/>
                <w:b/>
                <w:sz w:val="24"/>
                <w:szCs w:val="24"/>
              </w:rPr>
              <w:t xml:space="preserve"> </w:t>
            </w:r>
            <w:r w:rsidR="003F1758">
              <w:rPr>
                <w:rFonts w:ascii="Times New Roman" w:hAnsi="Times New Roman" w:cs="Times New Roman"/>
                <w:b/>
                <w:sz w:val="24"/>
                <w:szCs w:val="24"/>
              </w:rPr>
              <w:t>the Applicant</w:t>
            </w:r>
            <w:r w:rsidR="00AF278E">
              <w:rPr>
                <w:rFonts w:ascii="Times New Roman" w:hAnsi="Times New Roman" w:cs="Times New Roman"/>
                <w:b/>
                <w:sz w:val="24"/>
                <w:szCs w:val="24"/>
              </w:rPr>
              <w:t>’s</w:t>
            </w:r>
            <w:r w:rsidRPr="00803BBF">
              <w:rPr>
                <w:rFonts w:ascii="Times New Roman" w:hAnsi="Times New Roman" w:cs="Times New Roman"/>
                <w:b/>
                <w:sz w:val="24"/>
                <w:szCs w:val="24"/>
              </w:rPr>
              <w:t xml:space="preserve"> accounting system have the capability of identifying the receipt and expenditures of program funds and program income separately for each </w:t>
            </w:r>
            <w:r w:rsidR="00B539FA" w:rsidRPr="00803BBF">
              <w:rPr>
                <w:rFonts w:ascii="Times New Roman" w:hAnsi="Times New Roman" w:cs="Times New Roman"/>
                <w:b/>
                <w:sz w:val="24"/>
                <w:szCs w:val="24"/>
              </w:rPr>
              <w:t>HHSC</w:t>
            </w:r>
            <w:r w:rsidRPr="00803BBF">
              <w:rPr>
                <w:rFonts w:ascii="Times New Roman" w:hAnsi="Times New Roman" w:cs="Times New Roman"/>
                <w:b/>
                <w:sz w:val="24"/>
                <w:szCs w:val="24"/>
              </w:rPr>
              <w:t xml:space="preserve"> </w:t>
            </w:r>
            <w:r w:rsidR="00194B8F">
              <w:rPr>
                <w:rFonts w:ascii="Times New Roman" w:hAnsi="Times New Roman" w:cs="Times New Roman"/>
                <w:b/>
                <w:sz w:val="24"/>
                <w:szCs w:val="24"/>
              </w:rPr>
              <w:t>Grant Agreement</w:t>
            </w:r>
            <w:r w:rsidRPr="00803BBF">
              <w:rPr>
                <w:rFonts w:ascii="Times New Roman" w:hAnsi="Times New Roman" w:cs="Times New Roman"/>
                <w:b/>
                <w:sz w:val="24"/>
                <w:szCs w:val="24"/>
              </w:rPr>
              <w:t>?</w:t>
            </w:r>
          </w:p>
        </w:tc>
      </w:tr>
      <w:tr w:rsidR="00156155" w:rsidRPr="00803BBF" w14:paraId="7AF543CE" w14:textId="77777777" w:rsidTr="008E13AE">
        <w:trPr>
          <w:cantSplit/>
        </w:trPr>
        <w:tc>
          <w:tcPr>
            <w:tcW w:w="448" w:type="dxa"/>
          </w:tcPr>
          <w:p w14:paraId="5D0AE3A4"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05CBEAA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94926FA" w14:textId="77777777" w:rsidTr="008E13AE">
        <w:trPr>
          <w:cantSplit/>
        </w:trPr>
        <w:tc>
          <w:tcPr>
            <w:tcW w:w="448" w:type="dxa"/>
          </w:tcPr>
          <w:p w14:paraId="2E3738D0"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78B4A86" w14:textId="77777777" w:rsidR="00156155" w:rsidRPr="00803BBF" w:rsidRDefault="00156155" w:rsidP="008E13AE">
            <w:pPr>
              <w:pStyle w:val="FORMtext2"/>
              <w:rPr>
                <w:rFonts w:ascii="Times New Roman" w:hAnsi="Times New Roman" w:cs="Times New Roman"/>
                <w:sz w:val="24"/>
                <w:szCs w:val="24"/>
                <w:u w:val="single"/>
              </w:rPr>
            </w:pPr>
          </w:p>
        </w:tc>
        <w:tc>
          <w:tcPr>
            <w:tcW w:w="446" w:type="dxa"/>
            <w:vAlign w:val="center"/>
          </w:tcPr>
          <w:sdt>
            <w:sdtPr>
              <w:rPr>
                <w:rFonts w:ascii="Times New Roman" w:hAnsi="Times New Roman" w:cs="Times New Roman"/>
                <w:sz w:val="24"/>
                <w:szCs w:val="24"/>
              </w:rPr>
              <w:id w:val="-1116981892"/>
              <w:lock w:val="sdtLocked"/>
              <w14:checkbox>
                <w14:checked w14:val="0"/>
                <w14:checkedState w14:val="2612" w14:font="MS Gothic"/>
                <w14:uncheckedState w14:val="2610" w14:font="MS Gothic"/>
              </w14:checkbox>
            </w:sdtPr>
            <w:sdtEndPr/>
            <w:sdtContent>
              <w:p w14:paraId="55B6AAAE" w14:textId="49B526E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sdtContent>
          </w:sdt>
        </w:tc>
        <w:tc>
          <w:tcPr>
            <w:tcW w:w="841" w:type="dxa"/>
          </w:tcPr>
          <w:p w14:paraId="5BBEB14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29777572"/>
            <w:lock w:val="sdtLocked"/>
            <w14:checkbox>
              <w14:checked w14:val="0"/>
              <w14:checkedState w14:val="2612" w14:font="MS Gothic"/>
              <w14:uncheckedState w14:val="2610" w14:font="MS Gothic"/>
            </w14:checkbox>
          </w:sdtPr>
          <w:sdtEndPr/>
          <w:sdtContent>
            <w:tc>
              <w:tcPr>
                <w:tcW w:w="446" w:type="dxa"/>
              </w:tcPr>
              <w:p w14:paraId="3DA49384" w14:textId="1133784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6DBBFFC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05134EF"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668B088"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B537046" w14:textId="77777777" w:rsidTr="008E13AE">
        <w:trPr>
          <w:cantSplit/>
        </w:trPr>
        <w:tc>
          <w:tcPr>
            <w:tcW w:w="448" w:type="dxa"/>
          </w:tcPr>
          <w:p w14:paraId="266908EF"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26887093" w14:textId="77777777" w:rsidR="00156155" w:rsidRPr="00803BBF" w:rsidRDefault="00156155" w:rsidP="008E13AE">
            <w:pPr>
              <w:pStyle w:val="FORMtext2"/>
              <w:rPr>
                <w:rFonts w:ascii="Times New Roman" w:hAnsi="Times New Roman" w:cs="Times New Roman"/>
                <w:sz w:val="24"/>
                <w:szCs w:val="24"/>
                <w:u w:val="single"/>
              </w:rPr>
            </w:pPr>
          </w:p>
        </w:tc>
      </w:tr>
    </w:tbl>
    <w:p w14:paraId="2B07021A"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014BA9F6" w14:textId="77777777" w:rsidTr="008E13AE">
        <w:trPr>
          <w:cantSplit/>
        </w:trPr>
        <w:tc>
          <w:tcPr>
            <w:tcW w:w="448" w:type="dxa"/>
          </w:tcPr>
          <w:p w14:paraId="46E85CA9"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200" w:type="dxa"/>
            <w:gridSpan w:val="7"/>
          </w:tcPr>
          <w:p w14:paraId="5B37A898" w14:textId="15A2BCEA" w:rsidR="00156155" w:rsidRPr="00803BBF" w:rsidRDefault="00156155" w:rsidP="00AA28FA">
            <w:pPr>
              <w:rPr>
                <w:b/>
                <w:bCs/>
                <w:sz w:val="24"/>
                <w:u w:val="single"/>
              </w:rPr>
            </w:pPr>
            <w:r w:rsidRPr="00803BBF">
              <w:rPr>
                <w:b/>
                <w:sz w:val="24"/>
              </w:rPr>
              <w:t xml:space="preserve">Does </w:t>
            </w:r>
            <w:r w:rsidR="00AF278E">
              <w:rPr>
                <w:b/>
                <w:sz w:val="24"/>
              </w:rPr>
              <w:t xml:space="preserve">the Applicant’s </w:t>
            </w:r>
            <w:r w:rsidRPr="00803BBF">
              <w:rPr>
                <w:b/>
                <w:sz w:val="24"/>
              </w:rPr>
              <w:t>accounting system provide for the recording of expenditures for each</w:t>
            </w:r>
            <w:r w:rsidR="00AA28FA" w:rsidRPr="00803BBF">
              <w:rPr>
                <w:b/>
                <w:sz w:val="24"/>
              </w:rPr>
              <w:t xml:space="preserve"> HHSC </w:t>
            </w:r>
            <w:r w:rsidR="000A0DD4">
              <w:rPr>
                <w:b/>
                <w:sz w:val="24"/>
              </w:rPr>
              <w:t>Grant Agreement</w:t>
            </w:r>
            <w:r w:rsidRPr="00803BBF">
              <w:rPr>
                <w:b/>
                <w:sz w:val="24"/>
              </w:rPr>
              <w:t xml:space="preserve"> by the budget cost categories shown in the proposed budget?</w:t>
            </w:r>
          </w:p>
        </w:tc>
      </w:tr>
      <w:tr w:rsidR="00156155" w:rsidRPr="00803BBF" w14:paraId="2BAC0ECB" w14:textId="77777777" w:rsidTr="008E13AE">
        <w:trPr>
          <w:cantSplit/>
        </w:trPr>
        <w:tc>
          <w:tcPr>
            <w:tcW w:w="448" w:type="dxa"/>
          </w:tcPr>
          <w:p w14:paraId="4EC3F4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8A535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427AE31" w14:textId="77777777" w:rsidTr="008E13AE">
        <w:trPr>
          <w:cantSplit/>
        </w:trPr>
        <w:tc>
          <w:tcPr>
            <w:tcW w:w="448" w:type="dxa"/>
          </w:tcPr>
          <w:p w14:paraId="02C04197"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24A0E8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750182884"/>
            <w:lock w:val="sdtLocked"/>
            <w14:checkbox>
              <w14:checked w14:val="0"/>
              <w14:checkedState w14:val="2612" w14:font="MS Gothic"/>
              <w14:uncheckedState w14:val="2610" w14:font="MS Gothic"/>
            </w14:checkbox>
          </w:sdtPr>
          <w:sdtEndPr/>
          <w:sdtContent>
            <w:tc>
              <w:tcPr>
                <w:tcW w:w="446" w:type="dxa"/>
                <w:vAlign w:val="center"/>
              </w:tcPr>
              <w:p w14:paraId="4BF2AB97" w14:textId="01A494B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7AD962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18479882"/>
            <w:lock w:val="sdtLocked"/>
            <w14:checkbox>
              <w14:checked w14:val="0"/>
              <w14:checkedState w14:val="2612" w14:font="MS Gothic"/>
              <w14:uncheckedState w14:val="2610" w14:font="MS Gothic"/>
            </w14:checkbox>
          </w:sdtPr>
          <w:sdtEndPr/>
          <w:sdtContent>
            <w:tc>
              <w:tcPr>
                <w:tcW w:w="446" w:type="dxa"/>
              </w:tcPr>
              <w:p w14:paraId="1966F96B" w14:textId="314453F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E7B32C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757928B"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59DDCA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00D6C3" w14:textId="77777777" w:rsidTr="008E13AE">
        <w:trPr>
          <w:cantSplit/>
        </w:trPr>
        <w:tc>
          <w:tcPr>
            <w:tcW w:w="448" w:type="dxa"/>
          </w:tcPr>
          <w:p w14:paraId="4152637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1B1657B5" w14:textId="77777777" w:rsidR="00156155" w:rsidRDefault="00156155" w:rsidP="008E13AE">
            <w:pPr>
              <w:pStyle w:val="FORMtext2"/>
              <w:rPr>
                <w:rFonts w:ascii="Times New Roman" w:hAnsi="Times New Roman" w:cs="Times New Roman"/>
                <w:sz w:val="24"/>
                <w:szCs w:val="24"/>
                <w:u w:val="single"/>
              </w:rPr>
            </w:pPr>
          </w:p>
          <w:p w14:paraId="10BDD77F" w14:textId="2DCFE1CE" w:rsidR="00FB39C2" w:rsidRPr="00803BBF" w:rsidRDefault="00FB39C2" w:rsidP="008E13AE">
            <w:pPr>
              <w:pStyle w:val="FORMtext2"/>
              <w:rPr>
                <w:rFonts w:ascii="Times New Roman" w:hAnsi="Times New Roman" w:cs="Times New Roman"/>
                <w:sz w:val="24"/>
                <w:szCs w:val="24"/>
                <w:u w:val="single"/>
              </w:rPr>
            </w:pPr>
          </w:p>
        </w:tc>
      </w:tr>
      <w:tr w:rsidR="00156155" w:rsidRPr="00803BBF" w14:paraId="19DBB513" w14:textId="77777777" w:rsidTr="008E13AE">
        <w:trPr>
          <w:cantSplit/>
        </w:trPr>
        <w:tc>
          <w:tcPr>
            <w:tcW w:w="448" w:type="dxa"/>
          </w:tcPr>
          <w:p w14:paraId="613BD672"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200" w:type="dxa"/>
            <w:gridSpan w:val="7"/>
          </w:tcPr>
          <w:p w14:paraId="4F9ECAED" w14:textId="1F362252"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7A6527">
              <w:rPr>
                <w:rFonts w:ascii="Times New Roman" w:hAnsi="Times New Roman" w:cs="Times New Roman"/>
                <w:b/>
                <w:sz w:val="24"/>
                <w:szCs w:val="24"/>
              </w:rPr>
              <w:t xml:space="preserve">the Applicant’s </w:t>
            </w:r>
            <w:r w:rsidRPr="00803BBF">
              <w:rPr>
                <w:rFonts w:ascii="Times New Roman" w:hAnsi="Times New Roman" w:cs="Times New Roman"/>
                <w:b/>
                <w:sz w:val="24"/>
                <w:szCs w:val="24"/>
              </w:rPr>
              <w:t>accounting system provide for the segregation of direct and indirect expenses and the allocation of indirect costs?</w:t>
            </w:r>
          </w:p>
        </w:tc>
      </w:tr>
      <w:tr w:rsidR="00156155" w:rsidRPr="00803BBF" w14:paraId="1A020DE4" w14:textId="77777777" w:rsidTr="008E13AE">
        <w:trPr>
          <w:cantSplit/>
        </w:trPr>
        <w:tc>
          <w:tcPr>
            <w:tcW w:w="448" w:type="dxa"/>
          </w:tcPr>
          <w:p w14:paraId="1CBE5E9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4E40762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B078BB6" w14:textId="77777777" w:rsidTr="008E13AE">
        <w:trPr>
          <w:cantSplit/>
        </w:trPr>
        <w:tc>
          <w:tcPr>
            <w:tcW w:w="448" w:type="dxa"/>
          </w:tcPr>
          <w:p w14:paraId="5BDB9521"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1F500C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684291"/>
            <w:lock w:val="sdtLocked"/>
            <w14:checkbox>
              <w14:checked w14:val="0"/>
              <w14:checkedState w14:val="2612" w14:font="MS Gothic"/>
              <w14:uncheckedState w14:val="2610" w14:font="MS Gothic"/>
            </w14:checkbox>
          </w:sdtPr>
          <w:sdtEndPr/>
          <w:sdtContent>
            <w:tc>
              <w:tcPr>
                <w:tcW w:w="446" w:type="dxa"/>
                <w:vAlign w:val="center"/>
              </w:tcPr>
              <w:p w14:paraId="7F2AF049" w14:textId="7841385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2D510A3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08474847"/>
            <w:lock w:val="sdtLocked"/>
            <w14:checkbox>
              <w14:checked w14:val="0"/>
              <w14:checkedState w14:val="2612" w14:font="MS Gothic"/>
              <w14:uncheckedState w14:val="2610" w14:font="MS Gothic"/>
            </w14:checkbox>
          </w:sdtPr>
          <w:sdtEndPr/>
          <w:sdtContent>
            <w:tc>
              <w:tcPr>
                <w:tcW w:w="446" w:type="dxa"/>
              </w:tcPr>
              <w:p w14:paraId="1902D1C1" w14:textId="0158A6F3"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359BC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4FA6D446"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E2A623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72FD26B" w14:textId="77777777" w:rsidTr="008E13AE">
        <w:trPr>
          <w:cantSplit/>
        </w:trPr>
        <w:tc>
          <w:tcPr>
            <w:tcW w:w="448" w:type="dxa"/>
          </w:tcPr>
          <w:p w14:paraId="7B879EE1"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1CE70ECF" w14:textId="77777777" w:rsidR="00156155" w:rsidRPr="00803BBF" w:rsidRDefault="00156155" w:rsidP="008E13AE">
            <w:pPr>
              <w:pStyle w:val="FORMtext2"/>
              <w:rPr>
                <w:rFonts w:ascii="Times New Roman" w:hAnsi="Times New Roman" w:cs="Times New Roman"/>
                <w:sz w:val="24"/>
                <w:szCs w:val="24"/>
                <w:u w:val="single"/>
              </w:rPr>
            </w:pPr>
          </w:p>
        </w:tc>
      </w:tr>
    </w:tbl>
    <w:p w14:paraId="30A84E0E" w14:textId="77777777" w:rsidR="00156155" w:rsidRPr="00803BBF" w:rsidRDefault="00156155"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4A0DB563" w14:textId="77777777" w:rsidTr="008E13AE">
        <w:trPr>
          <w:cantSplit/>
        </w:trPr>
        <w:tc>
          <w:tcPr>
            <w:tcW w:w="448" w:type="dxa"/>
          </w:tcPr>
          <w:p w14:paraId="43C73A3D"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200" w:type="dxa"/>
            <w:gridSpan w:val="7"/>
          </w:tcPr>
          <w:p w14:paraId="4D12171E"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Are time records (e.g., time sheets) maintained for all employees where their actual time/effort is recorded and specifically identified to a particular cost objective?</w:t>
            </w:r>
          </w:p>
        </w:tc>
      </w:tr>
      <w:tr w:rsidR="00156155" w:rsidRPr="00803BBF" w14:paraId="46334AC1" w14:textId="77777777" w:rsidTr="008E13AE">
        <w:trPr>
          <w:cantSplit/>
        </w:trPr>
        <w:tc>
          <w:tcPr>
            <w:tcW w:w="448" w:type="dxa"/>
          </w:tcPr>
          <w:p w14:paraId="0AF4687E"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D594ED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4B890F" w14:textId="77777777" w:rsidTr="008E13AE">
        <w:trPr>
          <w:cantSplit/>
        </w:trPr>
        <w:tc>
          <w:tcPr>
            <w:tcW w:w="448" w:type="dxa"/>
          </w:tcPr>
          <w:p w14:paraId="38C7991E"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5C49E6E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61351711"/>
            <w:lock w:val="sdtLocked"/>
            <w14:checkbox>
              <w14:checked w14:val="0"/>
              <w14:checkedState w14:val="2612" w14:font="MS Gothic"/>
              <w14:uncheckedState w14:val="2610" w14:font="MS Gothic"/>
            </w14:checkbox>
          </w:sdtPr>
          <w:sdtEndPr/>
          <w:sdtContent>
            <w:tc>
              <w:tcPr>
                <w:tcW w:w="446" w:type="dxa"/>
                <w:vAlign w:val="center"/>
              </w:tcPr>
              <w:p w14:paraId="1A2CA91A" w14:textId="7DAE66E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E601B3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814877479"/>
            <w:lock w:val="sdtLocked"/>
            <w14:checkbox>
              <w14:checked w14:val="0"/>
              <w14:checkedState w14:val="2612" w14:font="MS Gothic"/>
              <w14:uncheckedState w14:val="2610" w14:font="MS Gothic"/>
            </w14:checkbox>
          </w:sdtPr>
          <w:sdtEndPr/>
          <w:sdtContent>
            <w:tc>
              <w:tcPr>
                <w:tcW w:w="446" w:type="dxa"/>
              </w:tcPr>
              <w:p w14:paraId="080105D8" w14:textId="4ACDE26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A49E2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F80107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F0581A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303134" w14:textId="77777777" w:rsidTr="008E13AE">
        <w:trPr>
          <w:cantSplit/>
        </w:trPr>
        <w:tc>
          <w:tcPr>
            <w:tcW w:w="448" w:type="dxa"/>
          </w:tcPr>
          <w:p w14:paraId="39D5D06D"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AA9C67B" w14:textId="77777777" w:rsidR="00156155" w:rsidRPr="00803BBF" w:rsidRDefault="00156155" w:rsidP="008E13AE">
            <w:pPr>
              <w:pStyle w:val="FORMtext2"/>
              <w:rPr>
                <w:rFonts w:ascii="Times New Roman" w:hAnsi="Times New Roman" w:cs="Times New Roman"/>
                <w:sz w:val="24"/>
                <w:szCs w:val="24"/>
                <w:u w:val="single"/>
              </w:rPr>
            </w:pPr>
          </w:p>
        </w:tc>
      </w:tr>
    </w:tbl>
    <w:p w14:paraId="61AB4D88" w14:textId="77777777" w:rsidR="00803BBF" w:rsidRPr="00803BBF" w:rsidRDefault="00803BBF" w:rsidP="00156155">
      <w:pPr>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18C500FA" w14:textId="77777777" w:rsidTr="008E13AE">
        <w:trPr>
          <w:cantSplit/>
        </w:trPr>
        <w:tc>
          <w:tcPr>
            <w:tcW w:w="448" w:type="dxa"/>
          </w:tcPr>
          <w:p w14:paraId="7862EBD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200" w:type="dxa"/>
            <w:gridSpan w:val="7"/>
          </w:tcPr>
          <w:p w14:paraId="05FEBDD3"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Is the employees’ time/effort that is recorded on the time record the source/basis of the calculation of salary/wage costs recorded in the general ledger for each cost objective?</w:t>
            </w:r>
          </w:p>
        </w:tc>
      </w:tr>
      <w:tr w:rsidR="00156155" w:rsidRPr="00803BBF" w14:paraId="3FAB5B10" w14:textId="77777777" w:rsidTr="008E13AE">
        <w:trPr>
          <w:cantSplit/>
        </w:trPr>
        <w:tc>
          <w:tcPr>
            <w:tcW w:w="448" w:type="dxa"/>
          </w:tcPr>
          <w:p w14:paraId="58C32892"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1F85A4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1EC609" w14:textId="77777777" w:rsidTr="008E13AE">
        <w:trPr>
          <w:cantSplit/>
        </w:trPr>
        <w:tc>
          <w:tcPr>
            <w:tcW w:w="448" w:type="dxa"/>
          </w:tcPr>
          <w:p w14:paraId="2BD13A6C"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14BB114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383142070"/>
            <w:lock w:val="sdtLocked"/>
            <w14:checkbox>
              <w14:checked w14:val="0"/>
              <w14:checkedState w14:val="2612" w14:font="MS Gothic"/>
              <w14:uncheckedState w14:val="2610" w14:font="MS Gothic"/>
            </w14:checkbox>
          </w:sdtPr>
          <w:sdtEndPr/>
          <w:sdtContent>
            <w:tc>
              <w:tcPr>
                <w:tcW w:w="446" w:type="dxa"/>
                <w:vAlign w:val="center"/>
              </w:tcPr>
              <w:p w14:paraId="6791EA84" w14:textId="131F8657"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3DEA61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16951273"/>
            <w:lock w:val="sdtLocked"/>
            <w14:checkbox>
              <w14:checked w14:val="0"/>
              <w14:checkedState w14:val="2612" w14:font="MS Gothic"/>
              <w14:uncheckedState w14:val="2610" w14:font="MS Gothic"/>
            </w14:checkbox>
          </w:sdtPr>
          <w:sdtEndPr/>
          <w:sdtContent>
            <w:tc>
              <w:tcPr>
                <w:tcW w:w="446" w:type="dxa"/>
              </w:tcPr>
              <w:p w14:paraId="6F979068" w14:textId="6DF64E9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48BD8E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40BBCD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158C8D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F5F2C95" w14:textId="77777777" w:rsidTr="008E13AE">
        <w:trPr>
          <w:cantSplit/>
        </w:trPr>
        <w:tc>
          <w:tcPr>
            <w:tcW w:w="448" w:type="dxa"/>
          </w:tcPr>
          <w:p w14:paraId="15A03BF0"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3F28129F" w14:textId="77777777" w:rsidR="00156155" w:rsidRPr="00803BBF" w:rsidRDefault="00156155" w:rsidP="008E13AE">
            <w:pPr>
              <w:pStyle w:val="FORMtext2"/>
              <w:rPr>
                <w:rFonts w:ascii="Times New Roman" w:hAnsi="Times New Roman" w:cs="Times New Roman"/>
                <w:sz w:val="24"/>
                <w:szCs w:val="24"/>
                <w:u w:val="single"/>
              </w:rPr>
            </w:pPr>
          </w:p>
        </w:tc>
      </w:tr>
    </w:tbl>
    <w:p w14:paraId="3D023EAB" w14:textId="77777777" w:rsidR="00803BBF" w:rsidRDefault="00803BBF" w:rsidP="00803BBF">
      <w:pPr>
        <w:jc w:val="center"/>
        <w:rPr>
          <w:b/>
          <w:sz w:val="24"/>
          <w:u w:val="single"/>
        </w:rPr>
      </w:pPr>
    </w:p>
    <w:p w14:paraId="3C9A738A" w14:textId="38A37B23" w:rsidR="00156155" w:rsidRDefault="00156155" w:rsidP="00803BBF">
      <w:pPr>
        <w:jc w:val="center"/>
        <w:rPr>
          <w:b/>
          <w:sz w:val="24"/>
          <w:u w:val="single"/>
        </w:rPr>
      </w:pPr>
      <w:r w:rsidRPr="00803BBF">
        <w:rPr>
          <w:b/>
          <w:sz w:val="24"/>
          <w:u w:val="single"/>
        </w:rPr>
        <w:t>GENERAL ADMINISTRATION &amp; INTERNAL CONTROLS</w:t>
      </w:r>
    </w:p>
    <w:p w14:paraId="72B7B6B1" w14:textId="77777777" w:rsidR="00FB39C2" w:rsidRPr="00803BBF" w:rsidRDefault="00FB39C2" w:rsidP="00803BBF">
      <w:pPr>
        <w:jc w:val="center"/>
        <w:rPr>
          <w:b/>
          <w:sz w:val="24"/>
          <w:u w:val="single"/>
        </w:rPr>
      </w:pPr>
    </w:p>
    <w:p w14:paraId="0C4F37BF" w14:textId="77777777" w:rsidR="00156155" w:rsidRPr="00803BBF" w:rsidRDefault="00156155" w:rsidP="00156155">
      <w:pPr>
        <w:rPr>
          <w:b/>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4E3E2F9B" w14:textId="77777777" w:rsidTr="008E13AE">
        <w:trPr>
          <w:cantSplit/>
        </w:trPr>
        <w:tc>
          <w:tcPr>
            <w:tcW w:w="448" w:type="dxa"/>
          </w:tcPr>
          <w:p w14:paraId="561A603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p>
        </w:tc>
        <w:tc>
          <w:tcPr>
            <w:tcW w:w="9200" w:type="dxa"/>
            <w:gridSpan w:val="7"/>
          </w:tcPr>
          <w:p w14:paraId="4CEA2946"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sz w:val="24"/>
                <w:szCs w:val="24"/>
              </w:rPr>
              <w:t>Is the staff who will be responsible for the financial management of the award generally familiar with the existing regulations and guidelines containing the cost principles and financial administrative requirements applicable to state and federal contracts/grants?</w:t>
            </w:r>
          </w:p>
        </w:tc>
      </w:tr>
      <w:tr w:rsidR="00156155" w:rsidRPr="00803BBF" w14:paraId="37F85EAE" w14:textId="77777777" w:rsidTr="008E13AE">
        <w:trPr>
          <w:cantSplit/>
        </w:trPr>
        <w:tc>
          <w:tcPr>
            <w:tcW w:w="448" w:type="dxa"/>
          </w:tcPr>
          <w:p w14:paraId="42B52A98"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3B2FE887"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FBE1CE" w14:textId="77777777" w:rsidTr="008E13AE">
        <w:trPr>
          <w:cantSplit/>
        </w:trPr>
        <w:tc>
          <w:tcPr>
            <w:tcW w:w="448" w:type="dxa"/>
          </w:tcPr>
          <w:p w14:paraId="4E5518AB"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31A041B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376083874"/>
            <w:lock w:val="sdtLocked"/>
            <w14:checkbox>
              <w14:checked w14:val="0"/>
              <w14:checkedState w14:val="2612" w14:font="MS Gothic"/>
              <w14:uncheckedState w14:val="2610" w14:font="MS Gothic"/>
            </w14:checkbox>
          </w:sdtPr>
          <w:sdtEndPr/>
          <w:sdtContent>
            <w:tc>
              <w:tcPr>
                <w:tcW w:w="446" w:type="dxa"/>
                <w:vAlign w:val="center"/>
              </w:tcPr>
              <w:p w14:paraId="6C0520E1" w14:textId="53150A7F" w:rsidR="00156155" w:rsidRPr="00803BBF" w:rsidRDefault="00960D3C"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BCB4210"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9877237"/>
            <w:lock w:val="sdtLocked"/>
            <w14:checkbox>
              <w14:checked w14:val="0"/>
              <w14:checkedState w14:val="2612" w14:font="MS Gothic"/>
              <w14:uncheckedState w14:val="2610" w14:font="MS Gothic"/>
            </w14:checkbox>
          </w:sdtPr>
          <w:sdtEndPr/>
          <w:sdtContent>
            <w:tc>
              <w:tcPr>
                <w:tcW w:w="446" w:type="dxa"/>
              </w:tcPr>
              <w:p w14:paraId="5FB2300F" w14:textId="1897C9AB" w:rsidR="00156155" w:rsidRPr="00803BBF" w:rsidRDefault="00B83390"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A9D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0B829F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42FB9E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E02FAF3" w14:textId="77777777" w:rsidTr="008E13AE">
        <w:trPr>
          <w:cantSplit/>
        </w:trPr>
        <w:tc>
          <w:tcPr>
            <w:tcW w:w="448" w:type="dxa"/>
          </w:tcPr>
          <w:p w14:paraId="3B128496"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507545C8" w14:textId="77777777" w:rsidR="00156155" w:rsidRPr="00803BBF" w:rsidRDefault="00156155" w:rsidP="008E13AE">
            <w:pPr>
              <w:pStyle w:val="FORMtext2"/>
              <w:rPr>
                <w:rFonts w:ascii="Times New Roman" w:hAnsi="Times New Roman" w:cs="Times New Roman"/>
                <w:sz w:val="24"/>
                <w:szCs w:val="24"/>
                <w:u w:val="single"/>
              </w:rPr>
            </w:pPr>
          </w:p>
        </w:tc>
      </w:tr>
    </w:tbl>
    <w:p w14:paraId="13620855" w14:textId="77777777" w:rsidR="00156155" w:rsidRPr="00803BBF" w:rsidRDefault="00156155" w:rsidP="00156155">
      <w:pPr>
        <w:widowControl/>
        <w:rPr>
          <w:sz w:val="24"/>
        </w:rPr>
      </w:pPr>
    </w:p>
    <w:tbl>
      <w:tblPr>
        <w:tblW w:w="9648" w:type="dxa"/>
        <w:tblLook w:val="0000" w:firstRow="0" w:lastRow="0" w:firstColumn="0" w:lastColumn="0" w:noHBand="0" w:noVBand="0"/>
      </w:tblPr>
      <w:tblGrid>
        <w:gridCol w:w="448"/>
        <w:gridCol w:w="402"/>
        <w:gridCol w:w="456"/>
        <w:gridCol w:w="841"/>
        <w:gridCol w:w="456"/>
        <w:gridCol w:w="663"/>
        <w:gridCol w:w="2789"/>
        <w:gridCol w:w="3593"/>
      </w:tblGrid>
      <w:tr w:rsidR="00156155" w:rsidRPr="00803BBF" w14:paraId="1C3F74E1" w14:textId="77777777" w:rsidTr="008E13AE">
        <w:trPr>
          <w:cantSplit/>
        </w:trPr>
        <w:tc>
          <w:tcPr>
            <w:tcW w:w="448" w:type="dxa"/>
          </w:tcPr>
          <w:p w14:paraId="32E6665E"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2.</w:t>
            </w:r>
          </w:p>
        </w:tc>
        <w:tc>
          <w:tcPr>
            <w:tcW w:w="9200" w:type="dxa"/>
            <w:gridSpan w:val="7"/>
          </w:tcPr>
          <w:p w14:paraId="4BF1F48C" w14:textId="7ACF57F0"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sz w:val="24"/>
                <w:szCs w:val="24"/>
              </w:rPr>
              <w:t xml:space="preserve">Does </w:t>
            </w:r>
            <w:r w:rsidR="008B0531">
              <w:rPr>
                <w:rFonts w:ascii="Times New Roman" w:hAnsi="Times New Roman" w:cs="Times New Roman"/>
                <w:b/>
                <w:sz w:val="24"/>
                <w:szCs w:val="24"/>
              </w:rPr>
              <w:t>the Applicant</w:t>
            </w:r>
            <w:r w:rsidR="003D7CEA">
              <w:rPr>
                <w:rFonts w:ascii="Times New Roman" w:hAnsi="Times New Roman" w:cs="Times New Roman"/>
                <w:b/>
                <w:sz w:val="24"/>
                <w:szCs w:val="24"/>
              </w:rPr>
              <w:t xml:space="preserve"> </w:t>
            </w:r>
            <w:r w:rsidRPr="00803BBF">
              <w:rPr>
                <w:rFonts w:ascii="Times New Roman" w:hAnsi="Times New Roman" w:cs="Times New Roman"/>
                <w:b/>
                <w:sz w:val="24"/>
                <w:szCs w:val="24"/>
              </w:rPr>
              <w:t>organization have written accounting policies and procedures?</w:t>
            </w:r>
          </w:p>
        </w:tc>
      </w:tr>
      <w:tr w:rsidR="00156155" w:rsidRPr="00803BBF" w14:paraId="310B74C2" w14:textId="77777777" w:rsidTr="008E13AE">
        <w:trPr>
          <w:cantSplit/>
        </w:trPr>
        <w:tc>
          <w:tcPr>
            <w:tcW w:w="448" w:type="dxa"/>
          </w:tcPr>
          <w:p w14:paraId="4973A34B"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744C5FFD"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66B3247" w14:textId="77777777" w:rsidTr="008E13AE">
        <w:trPr>
          <w:cantSplit/>
        </w:trPr>
        <w:tc>
          <w:tcPr>
            <w:tcW w:w="448" w:type="dxa"/>
          </w:tcPr>
          <w:p w14:paraId="1F8AF618" w14:textId="77777777" w:rsidR="00156155" w:rsidRPr="00803BBF" w:rsidRDefault="00156155" w:rsidP="008E13AE">
            <w:pPr>
              <w:pStyle w:val="FORMtext2"/>
              <w:rPr>
                <w:rFonts w:ascii="Times New Roman" w:hAnsi="Times New Roman" w:cs="Times New Roman"/>
                <w:sz w:val="24"/>
                <w:szCs w:val="24"/>
              </w:rPr>
            </w:pPr>
          </w:p>
        </w:tc>
        <w:tc>
          <w:tcPr>
            <w:tcW w:w="403" w:type="dxa"/>
          </w:tcPr>
          <w:p w14:paraId="310FB25D"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47902702"/>
            <w:lock w:val="sdtLocked"/>
            <w14:checkbox>
              <w14:checked w14:val="0"/>
              <w14:checkedState w14:val="2612" w14:font="MS Gothic"/>
              <w14:uncheckedState w14:val="2610" w14:font="MS Gothic"/>
            </w14:checkbox>
          </w:sdtPr>
          <w:sdtEndPr/>
          <w:sdtContent>
            <w:tc>
              <w:tcPr>
                <w:tcW w:w="446" w:type="dxa"/>
                <w:vAlign w:val="center"/>
              </w:tcPr>
              <w:p w14:paraId="423A63BD" w14:textId="41946F2E"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5112E3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47445095"/>
            <w:lock w:val="sdtLocked"/>
            <w14:checkbox>
              <w14:checked w14:val="0"/>
              <w14:checkedState w14:val="2612" w14:font="MS Gothic"/>
              <w14:uncheckedState w14:val="2610" w14:font="MS Gothic"/>
            </w14:checkbox>
          </w:sdtPr>
          <w:sdtEndPr/>
          <w:sdtContent>
            <w:tc>
              <w:tcPr>
                <w:tcW w:w="446" w:type="dxa"/>
              </w:tcPr>
              <w:p w14:paraId="0F26C4AE" w14:textId="7BE4AB6C"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D5412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7D5FBA18"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5C7317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DC3156B" w14:textId="77777777" w:rsidTr="008E13AE">
        <w:trPr>
          <w:cantSplit/>
        </w:trPr>
        <w:tc>
          <w:tcPr>
            <w:tcW w:w="448" w:type="dxa"/>
          </w:tcPr>
          <w:p w14:paraId="19749594" w14:textId="77777777" w:rsidR="00156155" w:rsidRPr="00803BBF" w:rsidRDefault="00156155" w:rsidP="008E13AE">
            <w:pPr>
              <w:pStyle w:val="FORMtext2"/>
              <w:rPr>
                <w:rFonts w:ascii="Times New Roman" w:hAnsi="Times New Roman" w:cs="Times New Roman"/>
                <w:sz w:val="24"/>
                <w:szCs w:val="24"/>
              </w:rPr>
            </w:pPr>
          </w:p>
        </w:tc>
        <w:tc>
          <w:tcPr>
            <w:tcW w:w="9200" w:type="dxa"/>
            <w:gridSpan w:val="7"/>
          </w:tcPr>
          <w:p w14:paraId="289B02B1" w14:textId="77777777" w:rsidR="00156155" w:rsidRPr="00803BBF" w:rsidRDefault="00156155" w:rsidP="008E13AE">
            <w:pPr>
              <w:pStyle w:val="FORMtext2"/>
              <w:jc w:val="left"/>
              <w:rPr>
                <w:rFonts w:ascii="Times New Roman" w:hAnsi="Times New Roman" w:cs="Times New Roman"/>
                <w:sz w:val="24"/>
                <w:szCs w:val="24"/>
                <w:u w:val="single"/>
              </w:rPr>
            </w:pPr>
          </w:p>
        </w:tc>
      </w:tr>
    </w:tbl>
    <w:p w14:paraId="201990E6" w14:textId="77777777" w:rsidR="00156155" w:rsidRPr="00803BBF" w:rsidRDefault="00156155" w:rsidP="00156155">
      <w:pPr>
        <w:rPr>
          <w:sz w:val="24"/>
        </w:rPr>
      </w:pPr>
      <w:r w:rsidRPr="00803BBF">
        <w:rPr>
          <w:sz w:val="24"/>
        </w:rPr>
        <w:t xml:space="preserve"> </w:t>
      </w: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803BBF" w14:paraId="410C21D8" w14:textId="77777777" w:rsidTr="008E13AE">
        <w:trPr>
          <w:cantSplit/>
        </w:trPr>
        <w:tc>
          <w:tcPr>
            <w:tcW w:w="449" w:type="dxa"/>
          </w:tcPr>
          <w:p w14:paraId="0FD89808"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3.</w:t>
            </w:r>
          </w:p>
        </w:tc>
        <w:tc>
          <w:tcPr>
            <w:tcW w:w="9199" w:type="dxa"/>
            <w:gridSpan w:val="7"/>
          </w:tcPr>
          <w:p w14:paraId="034D2188"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generally accepted accounting principles followed for separation of duties regarding receipts and deposit of funds and payment of goods and services?</w:t>
            </w:r>
          </w:p>
        </w:tc>
      </w:tr>
      <w:tr w:rsidR="00156155" w:rsidRPr="00803BBF" w14:paraId="20995881" w14:textId="77777777" w:rsidTr="008E13AE">
        <w:trPr>
          <w:cantSplit/>
        </w:trPr>
        <w:tc>
          <w:tcPr>
            <w:tcW w:w="449" w:type="dxa"/>
          </w:tcPr>
          <w:p w14:paraId="097B213C"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53B6A30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206C449" w14:textId="77777777" w:rsidTr="008E13AE">
        <w:trPr>
          <w:cantSplit/>
        </w:trPr>
        <w:tc>
          <w:tcPr>
            <w:tcW w:w="449" w:type="dxa"/>
          </w:tcPr>
          <w:p w14:paraId="35E5043C" w14:textId="77777777" w:rsidR="00156155" w:rsidRPr="00803BBF" w:rsidRDefault="00156155" w:rsidP="008E13AE">
            <w:pPr>
              <w:pStyle w:val="FORMtext2"/>
              <w:rPr>
                <w:rFonts w:ascii="Times New Roman" w:hAnsi="Times New Roman" w:cs="Times New Roman"/>
                <w:sz w:val="24"/>
                <w:szCs w:val="24"/>
              </w:rPr>
            </w:pPr>
          </w:p>
        </w:tc>
        <w:tc>
          <w:tcPr>
            <w:tcW w:w="407" w:type="dxa"/>
          </w:tcPr>
          <w:p w14:paraId="2DE0548E"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04465579"/>
            <w:lock w:val="sdtLocked"/>
            <w14:checkbox>
              <w14:checked w14:val="0"/>
              <w14:checkedState w14:val="2612" w14:font="MS Gothic"/>
              <w14:uncheckedState w14:val="2610" w14:font="MS Gothic"/>
            </w14:checkbox>
          </w:sdtPr>
          <w:sdtEndPr/>
          <w:sdtContent>
            <w:tc>
              <w:tcPr>
                <w:tcW w:w="446" w:type="dxa"/>
                <w:vAlign w:val="center"/>
              </w:tcPr>
              <w:p w14:paraId="12188E80" w14:textId="0A465E9D"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31F7FD8"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3146225"/>
            <w:lock w:val="sdtLocked"/>
            <w14:checkbox>
              <w14:checked w14:val="0"/>
              <w14:checkedState w14:val="2612" w14:font="MS Gothic"/>
              <w14:uncheckedState w14:val="2610" w14:font="MS Gothic"/>
            </w14:checkbox>
          </w:sdtPr>
          <w:sdtEndPr/>
          <w:sdtContent>
            <w:tc>
              <w:tcPr>
                <w:tcW w:w="446" w:type="dxa"/>
              </w:tcPr>
              <w:p w14:paraId="7A7855E9" w14:textId="1770EA45"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7584C0A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0E0C8ED"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4A88ED5C"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B9726E1" w14:textId="77777777" w:rsidTr="008E13AE">
        <w:trPr>
          <w:cantSplit/>
          <w:trHeight w:val="232"/>
        </w:trPr>
        <w:tc>
          <w:tcPr>
            <w:tcW w:w="449" w:type="dxa"/>
          </w:tcPr>
          <w:p w14:paraId="58A4C5A3"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443EE2FF" w14:textId="77777777" w:rsidR="00156155" w:rsidRPr="00803BBF" w:rsidRDefault="00156155" w:rsidP="008E13AE">
            <w:pPr>
              <w:pStyle w:val="FORMtext2"/>
              <w:rPr>
                <w:rFonts w:ascii="Times New Roman" w:hAnsi="Times New Roman" w:cs="Times New Roman"/>
                <w:sz w:val="24"/>
                <w:szCs w:val="24"/>
                <w:u w:val="single"/>
              </w:rPr>
            </w:pPr>
          </w:p>
        </w:tc>
      </w:tr>
    </w:tbl>
    <w:p w14:paraId="30BB6233" w14:textId="77777777" w:rsidR="00156155" w:rsidRPr="00803BBF" w:rsidRDefault="00156155" w:rsidP="00156155">
      <w:pPr>
        <w:rPr>
          <w:sz w:val="24"/>
        </w:rPr>
      </w:pPr>
    </w:p>
    <w:tbl>
      <w:tblPr>
        <w:tblW w:w="9648" w:type="dxa"/>
        <w:tblLook w:val="0000" w:firstRow="0" w:lastRow="0" w:firstColumn="0" w:lastColumn="0" w:noHBand="0" w:noVBand="0"/>
      </w:tblPr>
      <w:tblGrid>
        <w:gridCol w:w="449"/>
        <w:gridCol w:w="406"/>
        <w:gridCol w:w="456"/>
        <w:gridCol w:w="841"/>
        <w:gridCol w:w="456"/>
        <w:gridCol w:w="663"/>
        <w:gridCol w:w="2787"/>
        <w:gridCol w:w="3590"/>
      </w:tblGrid>
      <w:tr w:rsidR="00156155" w:rsidRPr="00803BBF" w14:paraId="513F5471" w14:textId="77777777" w:rsidTr="008E13AE">
        <w:trPr>
          <w:cantSplit/>
        </w:trPr>
        <w:tc>
          <w:tcPr>
            <w:tcW w:w="449" w:type="dxa"/>
          </w:tcPr>
          <w:p w14:paraId="1FB31DEA" w14:textId="77777777" w:rsidR="00156155" w:rsidRPr="00803BBF" w:rsidRDefault="00156155" w:rsidP="008E13AE">
            <w:pPr>
              <w:pStyle w:val="FORMtext2"/>
              <w:rPr>
                <w:rFonts w:ascii="Times New Roman" w:hAnsi="Times New Roman" w:cs="Times New Roman"/>
                <w:b/>
                <w:bCs/>
                <w:sz w:val="24"/>
                <w:szCs w:val="24"/>
              </w:rPr>
            </w:pPr>
          </w:p>
          <w:p w14:paraId="358F5640"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4.</w:t>
            </w:r>
          </w:p>
        </w:tc>
        <w:tc>
          <w:tcPr>
            <w:tcW w:w="9199" w:type="dxa"/>
            <w:gridSpan w:val="7"/>
          </w:tcPr>
          <w:p w14:paraId="56ECB096"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procedures in place with adequate controls to ensure that receipts and disbursements are authorized and appropriately documented?</w:t>
            </w:r>
          </w:p>
        </w:tc>
      </w:tr>
      <w:tr w:rsidR="00156155" w:rsidRPr="00803BBF" w14:paraId="6CF254DA" w14:textId="77777777" w:rsidTr="008E13AE">
        <w:trPr>
          <w:cantSplit/>
        </w:trPr>
        <w:tc>
          <w:tcPr>
            <w:tcW w:w="449" w:type="dxa"/>
          </w:tcPr>
          <w:p w14:paraId="059746C0"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1781E31C"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834D407" w14:textId="77777777" w:rsidTr="008E13AE">
        <w:trPr>
          <w:cantSplit/>
        </w:trPr>
        <w:tc>
          <w:tcPr>
            <w:tcW w:w="449" w:type="dxa"/>
          </w:tcPr>
          <w:p w14:paraId="27AE2B6E" w14:textId="77777777" w:rsidR="00156155" w:rsidRPr="00803BBF" w:rsidRDefault="00156155" w:rsidP="008E13AE">
            <w:pPr>
              <w:pStyle w:val="FORMtext2"/>
              <w:rPr>
                <w:rFonts w:ascii="Times New Roman" w:hAnsi="Times New Roman" w:cs="Times New Roman"/>
                <w:sz w:val="24"/>
                <w:szCs w:val="24"/>
              </w:rPr>
            </w:pPr>
          </w:p>
        </w:tc>
        <w:tc>
          <w:tcPr>
            <w:tcW w:w="407" w:type="dxa"/>
          </w:tcPr>
          <w:p w14:paraId="5FC4D4B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92753909"/>
            <w:lock w:val="sdtLocked"/>
            <w14:checkbox>
              <w14:checked w14:val="0"/>
              <w14:checkedState w14:val="2612" w14:font="MS Gothic"/>
              <w14:uncheckedState w14:val="2610" w14:font="MS Gothic"/>
            </w14:checkbox>
          </w:sdtPr>
          <w:sdtEndPr/>
          <w:sdtContent>
            <w:tc>
              <w:tcPr>
                <w:tcW w:w="446" w:type="dxa"/>
                <w:vAlign w:val="center"/>
              </w:tcPr>
              <w:p w14:paraId="1D21E580" w14:textId="5E2F054F"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86E11A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575176693"/>
            <w:lock w:val="sdtLocked"/>
            <w14:checkbox>
              <w14:checked w14:val="0"/>
              <w14:checkedState w14:val="2612" w14:font="MS Gothic"/>
              <w14:uncheckedState w14:val="2610" w14:font="MS Gothic"/>
            </w14:checkbox>
          </w:sdtPr>
          <w:sdtEndPr/>
          <w:sdtContent>
            <w:tc>
              <w:tcPr>
                <w:tcW w:w="446" w:type="dxa"/>
              </w:tcPr>
              <w:p w14:paraId="71A714D1" w14:textId="1FD7A091"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1D6932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5" w:type="dxa"/>
            <w:vAlign w:val="center"/>
          </w:tcPr>
          <w:p w14:paraId="0FD746E9" w14:textId="77777777" w:rsidR="00156155" w:rsidRPr="00803BBF" w:rsidRDefault="00156155" w:rsidP="008E13AE">
            <w:pPr>
              <w:pStyle w:val="FORMtext2"/>
              <w:jc w:val="center"/>
              <w:rPr>
                <w:rFonts w:ascii="Times New Roman" w:hAnsi="Times New Roman" w:cs="Times New Roman"/>
                <w:sz w:val="24"/>
                <w:szCs w:val="24"/>
              </w:rPr>
            </w:pPr>
          </w:p>
        </w:tc>
        <w:tc>
          <w:tcPr>
            <w:tcW w:w="3601" w:type="dxa"/>
          </w:tcPr>
          <w:p w14:paraId="50C81E07"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C0FBE32" w14:textId="77777777" w:rsidTr="008E13AE">
        <w:trPr>
          <w:cantSplit/>
          <w:trHeight w:val="232"/>
        </w:trPr>
        <w:tc>
          <w:tcPr>
            <w:tcW w:w="449" w:type="dxa"/>
          </w:tcPr>
          <w:p w14:paraId="0DB6D016" w14:textId="77777777" w:rsidR="00156155" w:rsidRPr="00803BBF" w:rsidRDefault="00156155" w:rsidP="008E13AE">
            <w:pPr>
              <w:pStyle w:val="FORMtext2"/>
              <w:rPr>
                <w:rFonts w:ascii="Times New Roman" w:hAnsi="Times New Roman" w:cs="Times New Roman"/>
                <w:sz w:val="24"/>
                <w:szCs w:val="24"/>
              </w:rPr>
            </w:pPr>
          </w:p>
        </w:tc>
        <w:tc>
          <w:tcPr>
            <w:tcW w:w="9199" w:type="dxa"/>
            <w:gridSpan w:val="7"/>
          </w:tcPr>
          <w:p w14:paraId="395990AB" w14:textId="77777777" w:rsidR="00156155" w:rsidRPr="00803BBF" w:rsidRDefault="00156155" w:rsidP="008E13AE">
            <w:pPr>
              <w:pStyle w:val="FORMtext2"/>
              <w:rPr>
                <w:rFonts w:ascii="Times New Roman" w:hAnsi="Times New Roman" w:cs="Times New Roman"/>
                <w:sz w:val="24"/>
                <w:szCs w:val="24"/>
                <w:u w:val="single"/>
              </w:rPr>
            </w:pPr>
          </w:p>
        </w:tc>
      </w:tr>
    </w:tbl>
    <w:p w14:paraId="43006858"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3C96159B" w14:textId="77777777" w:rsidTr="008E13AE">
        <w:trPr>
          <w:cantSplit/>
        </w:trPr>
        <w:tc>
          <w:tcPr>
            <w:tcW w:w="495" w:type="dxa"/>
          </w:tcPr>
          <w:p w14:paraId="01AFCC31"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5.</w:t>
            </w:r>
          </w:p>
        </w:tc>
        <w:tc>
          <w:tcPr>
            <w:tcW w:w="9153" w:type="dxa"/>
            <w:gridSpan w:val="7"/>
          </w:tcPr>
          <w:p w14:paraId="50392D92"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all disbursements approved prior to payment?</w:t>
            </w:r>
          </w:p>
        </w:tc>
      </w:tr>
      <w:tr w:rsidR="00156155" w:rsidRPr="00803BBF" w14:paraId="3D629818" w14:textId="77777777" w:rsidTr="008E13AE">
        <w:trPr>
          <w:cantSplit/>
        </w:trPr>
        <w:tc>
          <w:tcPr>
            <w:tcW w:w="495" w:type="dxa"/>
          </w:tcPr>
          <w:p w14:paraId="64C7A470"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9FC4151"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E2E2E4C" w14:textId="77777777" w:rsidTr="008E13AE">
        <w:trPr>
          <w:cantSplit/>
        </w:trPr>
        <w:tc>
          <w:tcPr>
            <w:tcW w:w="495" w:type="dxa"/>
          </w:tcPr>
          <w:p w14:paraId="0A719821"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2E5E16F"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7986341"/>
            <w:lock w:val="sdtLocked"/>
            <w14:checkbox>
              <w14:checked w14:val="0"/>
              <w14:checkedState w14:val="2612" w14:font="MS Gothic"/>
              <w14:uncheckedState w14:val="2610" w14:font="MS Gothic"/>
            </w14:checkbox>
          </w:sdtPr>
          <w:sdtEndPr/>
          <w:sdtContent>
            <w:tc>
              <w:tcPr>
                <w:tcW w:w="446" w:type="dxa"/>
                <w:vAlign w:val="center"/>
              </w:tcPr>
              <w:p w14:paraId="0806490D" w14:textId="350AFB9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2D3682"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983003913"/>
            <w:lock w:val="sdtLocked"/>
            <w14:checkbox>
              <w14:checked w14:val="0"/>
              <w14:checkedState w14:val="2612" w14:font="MS Gothic"/>
              <w14:uncheckedState w14:val="2610" w14:font="MS Gothic"/>
            </w14:checkbox>
          </w:sdtPr>
          <w:sdtEndPr/>
          <w:sdtContent>
            <w:tc>
              <w:tcPr>
                <w:tcW w:w="446" w:type="dxa"/>
              </w:tcPr>
              <w:p w14:paraId="059121AD" w14:textId="2022C522"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2BC5947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5DE1A1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449B8AF2"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6814321" w14:textId="77777777" w:rsidTr="008E13AE">
        <w:trPr>
          <w:cantSplit/>
        </w:trPr>
        <w:tc>
          <w:tcPr>
            <w:tcW w:w="495" w:type="dxa"/>
          </w:tcPr>
          <w:p w14:paraId="6CB2DEE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51EB7E3" w14:textId="77777777" w:rsidR="00156155" w:rsidRPr="00803BBF" w:rsidRDefault="00156155" w:rsidP="008E13AE">
            <w:pPr>
              <w:pStyle w:val="FORMtext2"/>
              <w:rPr>
                <w:rFonts w:ascii="Times New Roman" w:hAnsi="Times New Roman" w:cs="Times New Roman"/>
                <w:sz w:val="24"/>
                <w:szCs w:val="24"/>
                <w:u w:val="single"/>
              </w:rPr>
            </w:pPr>
          </w:p>
        </w:tc>
      </w:tr>
    </w:tbl>
    <w:p w14:paraId="47F8FD4A"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11A39428" w14:textId="77777777" w:rsidTr="008E13AE">
        <w:trPr>
          <w:cantSplit/>
          <w:trHeight w:val="494"/>
        </w:trPr>
        <w:tc>
          <w:tcPr>
            <w:tcW w:w="495" w:type="dxa"/>
          </w:tcPr>
          <w:p w14:paraId="3619D17B"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6.</w:t>
            </w:r>
          </w:p>
        </w:tc>
        <w:tc>
          <w:tcPr>
            <w:tcW w:w="9153" w:type="dxa"/>
            <w:gridSpan w:val="7"/>
          </w:tcPr>
          <w:p w14:paraId="17862E1C"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Is there any additional review or special approval required for checks exceeding a specific dollar amount?</w:t>
            </w:r>
          </w:p>
        </w:tc>
      </w:tr>
      <w:tr w:rsidR="00156155" w:rsidRPr="00803BBF" w14:paraId="47FBA191" w14:textId="77777777" w:rsidTr="008E13AE">
        <w:trPr>
          <w:cantSplit/>
          <w:trHeight w:val="232"/>
        </w:trPr>
        <w:tc>
          <w:tcPr>
            <w:tcW w:w="495" w:type="dxa"/>
          </w:tcPr>
          <w:p w14:paraId="4B778D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48BF32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5BDB34E" w14:textId="77777777" w:rsidTr="008E13AE">
        <w:trPr>
          <w:cantSplit/>
        </w:trPr>
        <w:tc>
          <w:tcPr>
            <w:tcW w:w="495" w:type="dxa"/>
          </w:tcPr>
          <w:p w14:paraId="1B720A53"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102D30B"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079593022"/>
            <w:lock w:val="sdtLocked"/>
            <w14:checkbox>
              <w14:checked w14:val="0"/>
              <w14:checkedState w14:val="2612" w14:font="MS Gothic"/>
              <w14:uncheckedState w14:val="2610" w14:font="MS Gothic"/>
            </w14:checkbox>
          </w:sdtPr>
          <w:sdtEndPr/>
          <w:sdtContent>
            <w:tc>
              <w:tcPr>
                <w:tcW w:w="446" w:type="dxa"/>
                <w:vAlign w:val="center"/>
              </w:tcPr>
              <w:p w14:paraId="64670C02" w14:textId="75D8AAB9"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0449FB6"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977876743"/>
            <w:lock w:val="sdtLocked"/>
            <w14:checkbox>
              <w14:checked w14:val="0"/>
              <w14:checkedState w14:val="2612" w14:font="MS Gothic"/>
              <w14:uncheckedState w14:val="2610" w14:font="MS Gothic"/>
            </w14:checkbox>
          </w:sdtPr>
          <w:sdtEndPr/>
          <w:sdtContent>
            <w:tc>
              <w:tcPr>
                <w:tcW w:w="446" w:type="dxa"/>
              </w:tcPr>
              <w:p w14:paraId="43AFFF81" w14:textId="55BD45B8"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51E9D16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12133895"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66E6FA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C3BC235" w14:textId="77777777" w:rsidTr="008E13AE">
        <w:trPr>
          <w:cantSplit/>
          <w:trHeight w:val="232"/>
        </w:trPr>
        <w:tc>
          <w:tcPr>
            <w:tcW w:w="495" w:type="dxa"/>
          </w:tcPr>
          <w:p w14:paraId="6994912C"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03B57359" w14:textId="77777777" w:rsidR="00803BBF" w:rsidRDefault="00803BBF" w:rsidP="008E13AE">
            <w:pPr>
              <w:pStyle w:val="FORMtext2"/>
              <w:rPr>
                <w:rFonts w:ascii="Times New Roman" w:hAnsi="Times New Roman" w:cs="Times New Roman"/>
                <w:sz w:val="24"/>
                <w:szCs w:val="24"/>
                <w:u w:val="single"/>
              </w:rPr>
            </w:pPr>
          </w:p>
          <w:p w14:paraId="03923D06" w14:textId="1A2AFCAA" w:rsidR="00803BBF" w:rsidRPr="00803BBF" w:rsidRDefault="00803BBF" w:rsidP="008E13AE">
            <w:pPr>
              <w:pStyle w:val="FORMtext2"/>
              <w:rPr>
                <w:rFonts w:ascii="Times New Roman" w:hAnsi="Times New Roman" w:cs="Times New Roman"/>
                <w:sz w:val="24"/>
                <w:szCs w:val="24"/>
                <w:u w:val="single"/>
              </w:rPr>
            </w:pPr>
          </w:p>
        </w:tc>
      </w:tr>
      <w:tr w:rsidR="00156155" w:rsidRPr="00803BBF" w14:paraId="501967AA" w14:textId="77777777" w:rsidTr="008E13AE">
        <w:trPr>
          <w:cantSplit/>
        </w:trPr>
        <w:tc>
          <w:tcPr>
            <w:tcW w:w="495" w:type="dxa"/>
          </w:tcPr>
          <w:p w14:paraId="3B96397B"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7</w:t>
            </w:r>
          </w:p>
        </w:tc>
        <w:tc>
          <w:tcPr>
            <w:tcW w:w="9153" w:type="dxa"/>
            <w:gridSpan w:val="7"/>
          </w:tcPr>
          <w:p w14:paraId="0D27EF71"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Are there written procedures and internal controls established for the procurement of goods and services?</w:t>
            </w:r>
          </w:p>
        </w:tc>
      </w:tr>
      <w:tr w:rsidR="00156155" w:rsidRPr="00803BBF" w14:paraId="1A9D09BA" w14:textId="77777777" w:rsidTr="008E13AE">
        <w:trPr>
          <w:cantSplit/>
        </w:trPr>
        <w:tc>
          <w:tcPr>
            <w:tcW w:w="495" w:type="dxa"/>
          </w:tcPr>
          <w:p w14:paraId="79AAC5A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76CF91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31BA26B2" w14:textId="77777777" w:rsidTr="008E13AE">
        <w:trPr>
          <w:cantSplit/>
        </w:trPr>
        <w:tc>
          <w:tcPr>
            <w:tcW w:w="495" w:type="dxa"/>
          </w:tcPr>
          <w:p w14:paraId="158AEFA7"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0E188D4C"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00250120"/>
            <w:lock w:val="sdtLocked"/>
            <w14:checkbox>
              <w14:checked w14:val="0"/>
              <w14:checkedState w14:val="2612" w14:font="MS Gothic"/>
              <w14:uncheckedState w14:val="2610" w14:font="MS Gothic"/>
            </w14:checkbox>
          </w:sdtPr>
          <w:sdtEndPr/>
          <w:sdtContent>
            <w:tc>
              <w:tcPr>
                <w:tcW w:w="446" w:type="dxa"/>
                <w:vAlign w:val="center"/>
              </w:tcPr>
              <w:p w14:paraId="5EF155DA" w14:textId="43404986"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6B7783B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40633849"/>
            <w:lock w:val="sdtLocked"/>
            <w14:checkbox>
              <w14:checked w14:val="0"/>
              <w14:checkedState w14:val="2612" w14:font="MS Gothic"/>
              <w14:uncheckedState w14:val="2610" w14:font="MS Gothic"/>
            </w14:checkbox>
          </w:sdtPr>
          <w:sdtEndPr/>
          <w:sdtContent>
            <w:tc>
              <w:tcPr>
                <w:tcW w:w="446" w:type="dxa"/>
              </w:tcPr>
              <w:p w14:paraId="630485BA" w14:textId="77852D1B" w:rsidR="00156155" w:rsidRPr="00803BBF" w:rsidRDefault="00500FE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3F8B1BC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56B611D0"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21D634F4"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78378055" w14:textId="77777777" w:rsidTr="008E13AE">
        <w:trPr>
          <w:cantSplit/>
          <w:trHeight w:val="232"/>
        </w:trPr>
        <w:tc>
          <w:tcPr>
            <w:tcW w:w="495" w:type="dxa"/>
          </w:tcPr>
          <w:p w14:paraId="4D6B3B0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5C45682" w14:textId="77777777" w:rsidR="00156155" w:rsidRPr="00803BBF" w:rsidRDefault="00156155" w:rsidP="008E13AE">
            <w:pPr>
              <w:pStyle w:val="FORMtext2"/>
              <w:rPr>
                <w:rFonts w:ascii="Times New Roman" w:hAnsi="Times New Roman" w:cs="Times New Roman"/>
                <w:sz w:val="24"/>
                <w:szCs w:val="24"/>
                <w:u w:val="single"/>
              </w:rPr>
            </w:pPr>
          </w:p>
        </w:tc>
      </w:tr>
    </w:tbl>
    <w:p w14:paraId="0443252F"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2B6CE454" w14:textId="77777777" w:rsidTr="008E13AE">
        <w:trPr>
          <w:cantSplit/>
        </w:trPr>
        <w:tc>
          <w:tcPr>
            <w:tcW w:w="495" w:type="dxa"/>
          </w:tcPr>
          <w:p w14:paraId="1EF6298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lastRenderedPageBreak/>
              <w:t>8.</w:t>
            </w:r>
          </w:p>
        </w:tc>
        <w:tc>
          <w:tcPr>
            <w:tcW w:w="9153" w:type="dxa"/>
            <w:gridSpan w:val="7"/>
          </w:tcPr>
          <w:p w14:paraId="64A5103D"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 purchase orders/requisitions require specific approvals from authorized individuals in the requesting department?</w:t>
            </w:r>
          </w:p>
        </w:tc>
      </w:tr>
      <w:tr w:rsidR="00156155" w:rsidRPr="00803BBF" w14:paraId="51129E06" w14:textId="77777777" w:rsidTr="008E13AE">
        <w:trPr>
          <w:cantSplit/>
        </w:trPr>
        <w:tc>
          <w:tcPr>
            <w:tcW w:w="495" w:type="dxa"/>
          </w:tcPr>
          <w:p w14:paraId="0B804123"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524F8E4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9E05CDC" w14:textId="77777777" w:rsidTr="008E13AE">
        <w:trPr>
          <w:cantSplit/>
        </w:trPr>
        <w:tc>
          <w:tcPr>
            <w:tcW w:w="495" w:type="dxa"/>
          </w:tcPr>
          <w:p w14:paraId="524530A8"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43688D20"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59963473"/>
            <w:lock w:val="sdtLocked"/>
            <w14:checkbox>
              <w14:checked w14:val="0"/>
              <w14:checkedState w14:val="2612" w14:font="MS Gothic"/>
              <w14:uncheckedState w14:val="2610" w14:font="MS Gothic"/>
            </w14:checkbox>
          </w:sdtPr>
          <w:sdtEndPr/>
          <w:sdtContent>
            <w:tc>
              <w:tcPr>
                <w:tcW w:w="446" w:type="dxa"/>
                <w:vAlign w:val="center"/>
              </w:tcPr>
              <w:p w14:paraId="1CFAD447" w14:textId="2A567C3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5DAE5E7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086995375"/>
            <w:lock w:val="sdtLocked"/>
            <w14:checkbox>
              <w14:checked w14:val="0"/>
              <w14:checkedState w14:val="2612" w14:font="MS Gothic"/>
              <w14:uncheckedState w14:val="2610" w14:font="MS Gothic"/>
            </w14:checkbox>
          </w:sdtPr>
          <w:sdtEndPr/>
          <w:sdtContent>
            <w:tc>
              <w:tcPr>
                <w:tcW w:w="446" w:type="dxa"/>
              </w:tcPr>
              <w:p w14:paraId="056BD22E" w14:textId="00295994" w:rsidR="00156155" w:rsidRPr="00803BBF" w:rsidRDefault="006C13BF"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46AF05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59364AA"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6289C1E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34BFC21" w14:textId="77777777" w:rsidTr="008E13AE">
        <w:trPr>
          <w:cantSplit/>
          <w:trHeight w:val="232"/>
        </w:trPr>
        <w:tc>
          <w:tcPr>
            <w:tcW w:w="495" w:type="dxa"/>
          </w:tcPr>
          <w:p w14:paraId="0F5748A1"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228A00C3" w14:textId="77777777" w:rsidR="00156155" w:rsidRPr="00803BBF" w:rsidRDefault="00156155" w:rsidP="008E13AE">
            <w:pPr>
              <w:pStyle w:val="FORMtext2"/>
              <w:ind w:right="-180"/>
              <w:rPr>
                <w:rFonts w:ascii="Times New Roman" w:hAnsi="Times New Roman" w:cs="Times New Roman"/>
                <w:sz w:val="24"/>
                <w:szCs w:val="24"/>
                <w:u w:val="single"/>
              </w:rPr>
            </w:pPr>
          </w:p>
        </w:tc>
      </w:tr>
    </w:tbl>
    <w:p w14:paraId="351435D0" w14:textId="77777777" w:rsidR="00156155" w:rsidRPr="00803BBF" w:rsidRDefault="00156155" w:rsidP="00156155">
      <w:pPr>
        <w:rPr>
          <w:sz w:val="24"/>
        </w:rPr>
      </w:pPr>
    </w:p>
    <w:tbl>
      <w:tblPr>
        <w:tblW w:w="9648" w:type="dxa"/>
        <w:tblLook w:val="0000" w:firstRow="0" w:lastRow="0" w:firstColumn="0" w:lastColumn="0" w:noHBand="0" w:noVBand="0"/>
      </w:tblPr>
      <w:tblGrid>
        <w:gridCol w:w="494"/>
        <w:gridCol w:w="356"/>
        <w:gridCol w:w="456"/>
        <w:gridCol w:w="841"/>
        <w:gridCol w:w="456"/>
        <w:gridCol w:w="663"/>
        <w:gridCol w:w="2789"/>
        <w:gridCol w:w="3593"/>
      </w:tblGrid>
      <w:tr w:rsidR="00156155" w:rsidRPr="00803BBF" w14:paraId="3E9656AF" w14:textId="77777777" w:rsidTr="008E13AE">
        <w:trPr>
          <w:cantSplit/>
        </w:trPr>
        <w:tc>
          <w:tcPr>
            <w:tcW w:w="495" w:type="dxa"/>
          </w:tcPr>
          <w:p w14:paraId="63612C6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9.</w:t>
            </w:r>
          </w:p>
        </w:tc>
        <w:tc>
          <w:tcPr>
            <w:tcW w:w="9153" w:type="dxa"/>
            <w:gridSpan w:val="7"/>
          </w:tcPr>
          <w:p w14:paraId="21F13BF8" w14:textId="77777777"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(invoices, receipts, approvals, receiving reports, canceled checks, etc.) maintained for each disbursement and on file for easy location and retrieval?</w:t>
            </w:r>
          </w:p>
        </w:tc>
      </w:tr>
      <w:tr w:rsidR="00156155" w:rsidRPr="00803BBF" w14:paraId="2C8315D4" w14:textId="77777777" w:rsidTr="008E13AE">
        <w:trPr>
          <w:cantSplit/>
        </w:trPr>
        <w:tc>
          <w:tcPr>
            <w:tcW w:w="495" w:type="dxa"/>
          </w:tcPr>
          <w:p w14:paraId="28885D41"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126E4CC0"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23375D2C" w14:textId="77777777" w:rsidTr="008E13AE">
        <w:trPr>
          <w:cantSplit/>
        </w:trPr>
        <w:tc>
          <w:tcPr>
            <w:tcW w:w="495" w:type="dxa"/>
          </w:tcPr>
          <w:p w14:paraId="3BE922B5"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79E55889"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68191628"/>
            <w:lock w:val="sdtLocked"/>
            <w14:checkbox>
              <w14:checked w14:val="0"/>
              <w14:checkedState w14:val="2612" w14:font="MS Gothic"/>
              <w14:uncheckedState w14:val="2610" w14:font="MS Gothic"/>
            </w14:checkbox>
          </w:sdtPr>
          <w:sdtEndPr/>
          <w:sdtContent>
            <w:tc>
              <w:tcPr>
                <w:tcW w:w="446" w:type="dxa"/>
                <w:vAlign w:val="center"/>
              </w:tcPr>
              <w:p w14:paraId="6E82775A" w14:textId="02751212"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1E29B401"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865512743"/>
            <w:lock w:val="sdtLocked"/>
            <w14:checkbox>
              <w14:checked w14:val="0"/>
              <w14:checkedState w14:val="2612" w14:font="MS Gothic"/>
              <w14:uncheckedState w14:val="2610" w14:font="MS Gothic"/>
            </w14:checkbox>
          </w:sdtPr>
          <w:sdtEndPr/>
          <w:sdtContent>
            <w:tc>
              <w:tcPr>
                <w:tcW w:w="446" w:type="dxa"/>
              </w:tcPr>
              <w:p w14:paraId="40EB4B07" w14:textId="21DCB67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DAA1C0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2201A271"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33C18C7D"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A987B82" w14:textId="77777777" w:rsidTr="008E13AE">
        <w:trPr>
          <w:cantSplit/>
        </w:trPr>
        <w:tc>
          <w:tcPr>
            <w:tcW w:w="495" w:type="dxa"/>
          </w:tcPr>
          <w:p w14:paraId="1DFE1895"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01DD6D" w14:textId="77777777" w:rsidR="00156155" w:rsidRPr="00803BBF" w:rsidRDefault="00156155" w:rsidP="008E13AE">
            <w:pPr>
              <w:pStyle w:val="FORMtext2"/>
              <w:rPr>
                <w:rFonts w:ascii="Times New Roman" w:hAnsi="Times New Roman" w:cs="Times New Roman"/>
                <w:sz w:val="24"/>
                <w:szCs w:val="24"/>
                <w:u w:val="single"/>
              </w:rPr>
            </w:pPr>
          </w:p>
        </w:tc>
      </w:tr>
    </w:tbl>
    <w:p w14:paraId="06C70D10" w14:textId="77777777" w:rsidR="00156155" w:rsidRPr="00803BBF" w:rsidRDefault="00156155" w:rsidP="00156155">
      <w:pPr>
        <w:pStyle w:val="FORMtext2"/>
        <w:rPr>
          <w:rFonts w:ascii="Times New Roman" w:hAnsi="Times New Roman" w:cs="Times New Roman"/>
          <w:iCs/>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25063044" w14:textId="77777777" w:rsidTr="008E13AE">
        <w:trPr>
          <w:cantSplit/>
        </w:trPr>
        <w:tc>
          <w:tcPr>
            <w:tcW w:w="495" w:type="dxa"/>
          </w:tcPr>
          <w:p w14:paraId="1D4CC255"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10.</w:t>
            </w:r>
          </w:p>
        </w:tc>
        <w:tc>
          <w:tcPr>
            <w:tcW w:w="9153" w:type="dxa"/>
            <w:gridSpan w:val="7"/>
          </w:tcPr>
          <w:p w14:paraId="24C7EE1A"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supporting documents accompany checks for the check signer’s signature?</w:t>
            </w:r>
          </w:p>
        </w:tc>
      </w:tr>
      <w:tr w:rsidR="00156155" w:rsidRPr="00803BBF" w14:paraId="631F5097" w14:textId="77777777" w:rsidTr="008E13AE">
        <w:trPr>
          <w:cantSplit/>
        </w:trPr>
        <w:tc>
          <w:tcPr>
            <w:tcW w:w="495" w:type="dxa"/>
          </w:tcPr>
          <w:p w14:paraId="79766BDA"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4F149184"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FD774E4" w14:textId="77777777" w:rsidTr="008E13AE">
        <w:trPr>
          <w:cantSplit/>
        </w:trPr>
        <w:tc>
          <w:tcPr>
            <w:tcW w:w="495" w:type="dxa"/>
          </w:tcPr>
          <w:p w14:paraId="43639050"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DA436A3"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215689929"/>
            <w:lock w:val="sdtLocked"/>
            <w14:checkbox>
              <w14:checked w14:val="0"/>
              <w14:checkedState w14:val="2612" w14:font="MS Gothic"/>
              <w14:uncheckedState w14:val="2610" w14:font="MS Gothic"/>
            </w14:checkbox>
          </w:sdtPr>
          <w:sdtEndPr/>
          <w:sdtContent>
            <w:tc>
              <w:tcPr>
                <w:tcW w:w="446" w:type="dxa"/>
                <w:vAlign w:val="center"/>
              </w:tcPr>
              <w:p w14:paraId="7FD0E26E" w14:textId="1593EE4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0B8B804A"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779531684"/>
            <w:lock w:val="sdtLocked"/>
            <w14:checkbox>
              <w14:checked w14:val="0"/>
              <w14:checkedState w14:val="2612" w14:font="MS Gothic"/>
              <w14:uncheckedState w14:val="2610" w14:font="MS Gothic"/>
            </w14:checkbox>
          </w:sdtPr>
          <w:sdtEndPr/>
          <w:sdtContent>
            <w:tc>
              <w:tcPr>
                <w:tcW w:w="446" w:type="dxa"/>
              </w:tcPr>
              <w:p w14:paraId="01C540C6" w14:textId="5F3EA640"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07528DA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0510E91C"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74CB8C6F"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1589748" w14:textId="77777777" w:rsidTr="008E13AE">
        <w:trPr>
          <w:cantSplit/>
        </w:trPr>
        <w:tc>
          <w:tcPr>
            <w:tcW w:w="495" w:type="dxa"/>
          </w:tcPr>
          <w:p w14:paraId="47AC176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00BD78A" w14:textId="77777777" w:rsidR="00156155" w:rsidRPr="00803BBF" w:rsidRDefault="00156155" w:rsidP="008E13AE">
            <w:pPr>
              <w:pStyle w:val="FORMtext2"/>
              <w:rPr>
                <w:rFonts w:ascii="Times New Roman" w:hAnsi="Times New Roman" w:cs="Times New Roman"/>
                <w:sz w:val="24"/>
                <w:szCs w:val="24"/>
                <w:u w:val="single"/>
              </w:rPr>
            </w:pPr>
          </w:p>
        </w:tc>
      </w:tr>
    </w:tbl>
    <w:p w14:paraId="4EB0904E"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5CE04D6B" w14:textId="77777777" w:rsidTr="008E13AE">
        <w:trPr>
          <w:cantSplit/>
        </w:trPr>
        <w:tc>
          <w:tcPr>
            <w:tcW w:w="495" w:type="dxa"/>
          </w:tcPr>
          <w:p w14:paraId="669CD06F"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11.</w:t>
            </w:r>
          </w:p>
        </w:tc>
        <w:tc>
          <w:tcPr>
            <w:tcW w:w="9153" w:type="dxa"/>
            <w:gridSpan w:val="7"/>
          </w:tcPr>
          <w:p w14:paraId="28F512D5"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supporting documents marked when paid to prevent reuse or duplication of payment?</w:t>
            </w:r>
          </w:p>
        </w:tc>
      </w:tr>
      <w:tr w:rsidR="00156155" w:rsidRPr="00803BBF" w14:paraId="007302D5" w14:textId="77777777" w:rsidTr="008E13AE">
        <w:trPr>
          <w:cantSplit/>
        </w:trPr>
        <w:tc>
          <w:tcPr>
            <w:tcW w:w="495" w:type="dxa"/>
          </w:tcPr>
          <w:p w14:paraId="2406EC1F"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89D2A78"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289DEC6" w14:textId="77777777" w:rsidTr="008E13AE">
        <w:trPr>
          <w:cantSplit/>
        </w:trPr>
        <w:tc>
          <w:tcPr>
            <w:tcW w:w="495" w:type="dxa"/>
          </w:tcPr>
          <w:p w14:paraId="5740528F"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59AC26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759671723"/>
            <w:lock w:val="sdtLocked"/>
            <w14:checkbox>
              <w14:checked w14:val="0"/>
              <w14:checkedState w14:val="2612" w14:font="MS Gothic"/>
              <w14:uncheckedState w14:val="2610" w14:font="MS Gothic"/>
            </w14:checkbox>
          </w:sdtPr>
          <w:sdtEndPr/>
          <w:sdtContent>
            <w:tc>
              <w:tcPr>
                <w:tcW w:w="446" w:type="dxa"/>
                <w:vAlign w:val="center"/>
              </w:tcPr>
              <w:p w14:paraId="3C3E4C79" w14:textId="505794F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3D088B0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154572540"/>
            <w:lock w:val="sdtLocked"/>
            <w14:checkbox>
              <w14:checked w14:val="0"/>
              <w14:checkedState w14:val="2612" w14:font="MS Gothic"/>
              <w14:uncheckedState w14:val="2610" w14:font="MS Gothic"/>
            </w14:checkbox>
          </w:sdtPr>
          <w:sdtEndPr/>
          <w:sdtContent>
            <w:tc>
              <w:tcPr>
                <w:tcW w:w="446" w:type="dxa"/>
              </w:tcPr>
              <w:p w14:paraId="0BCB94C5" w14:textId="01EE37A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1706A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3A66501D"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021C4B85"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43A63" w14:textId="77777777" w:rsidTr="008E13AE">
        <w:trPr>
          <w:cantSplit/>
        </w:trPr>
        <w:tc>
          <w:tcPr>
            <w:tcW w:w="495" w:type="dxa"/>
          </w:tcPr>
          <w:p w14:paraId="4E3400E9"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C13D737" w14:textId="77777777" w:rsidR="00156155" w:rsidRPr="00803BBF" w:rsidRDefault="00156155" w:rsidP="008E13AE">
            <w:pPr>
              <w:pStyle w:val="FORMtext2"/>
              <w:rPr>
                <w:rFonts w:ascii="Times New Roman" w:hAnsi="Times New Roman" w:cs="Times New Roman"/>
                <w:sz w:val="24"/>
                <w:szCs w:val="24"/>
                <w:u w:val="single"/>
              </w:rPr>
            </w:pPr>
          </w:p>
        </w:tc>
      </w:tr>
    </w:tbl>
    <w:p w14:paraId="4EB0C6E6" w14:textId="77777777" w:rsidR="00156155" w:rsidRPr="00803BBF" w:rsidRDefault="00156155" w:rsidP="00156155">
      <w:pPr>
        <w:pStyle w:val="FORMtext2"/>
        <w:rPr>
          <w:rFonts w:ascii="Times New Roman" w:hAnsi="Times New Roman" w:cs="Times New Roman"/>
          <w:sz w:val="24"/>
          <w:szCs w:val="24"/>
        </w:rPr>
      </w:pPr>
    </w:p>
    <w:tbl>
      <w:tblPr>
        <w:tblW w:w="9648" w:type="dxa"/>
        <w:tblLook w:val="0000" w:firstRow="0" w:lastRow="0" w:firstColumn="0" w:lastColumn="0" w:noHBand="0" w:noVBand="0"/>
      </w:tblPr>
      <w:tblGrid>
        <w:gridCol w:w="517"/>
        <w:gridCol w:w="355"/>
        <w:gridCol w:w="456"/>
        <w:gridCol w:w="840"/>
        <w:gridCol w:w="456"/>
        <w:gridCol w:w="662"/>
        <w:gridCol w:w="2780"/>
        <w:gridCol w:w="3582"/>
      </w:tblGrid>
      <w:tr w:rsidR="00156155" w:rsidRPr="00803BBF" w14:paraId="3C19427D" w14:textId="77777777" w:rsidTr="008E13AE">
        <w:trPr>
          <w:cantSplit/>
          <w:trHeight w:val="232"/>
        </w:trPr>
        <w:tc>
          <w:tcPr>
            <w:tcW w:w="495" w:type="dxa"/>
          </w:tcPr>
          <w:p w14:paraId="6ECB44B6"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12.</w:t>
            </w:r>
          </w:p>
        </w:tc>
        <w:tc>
          <w:tcPr>
            <w:tcW w:w="9153" w:type="dxa"/>
            <w:gridSpan w:val="7"/>
          </w:tcPr>
          <w:p w14:paraId="0717EE2F"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Are invoices coded to identify allocation of payment by cost objective and sub-account?</w:t>
            </w:r>
          </w:p>
        </w:tc>
      </w:tr>
      <w:tr w:rsidR="00156155" w:rsidRPr="00803BBF" w14:paraId="0562B013" w14:textId="77777777" w:rsidTr="008E13AE">
        <w:trPr>
          <w:cantSplit/>
          <w:trHeight w:val="232"/>
        </w:trPr>
        <w:tc>
          <w:tcPr>
            <w:tcW w:w="495" w:type="dxa"/>
          </w:tcPr>
          <w:p w14:paraId="30187ED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36C6D83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68F64752" w14:textId="77777777" w:rsidTr="008E13AE">
        <w:trPr>
          <w:cantSplit/>
        </w:trPr>
        <w:tc>
          <w:tcPr>
            <w:tcW w:w="495" w:type="dxa"/>
          </w:tcPr>
          <w:p w14:paraId="36096B72" w14:textId="77777777" w:rsidR="00156155" w:rsidRPr="00803BBF" w:rsidRDefault="00156155" w:rsidP="008E13AE">
            <w:pPr>
              <w:pStyle w:val="FORMtext2"/>
              <w:rPr>
                <w:rFonts w:ascii="Times New Roman" w:hAnsi="Times New Roman" w:cs="Times New Roman"/>
                <w:sz w:val="24"/>
                <w:szCs w:val="24"/>
              </w:rPr>
            </w:pPr>
          </w:p>
        </w:tc>
        <w:tc>
          <w:tcPr>
            <w:tcW w:w="356" w:type="dxa"/>
          </w:tcPr>
          <w:p w14:paraId="226BC424"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501877574"/>
            <w:lock w:val="sdtLocked"/>
            <w14:checkbox>
              <w14:checked w14:val="0"/>
              <w14:checkedState w14:val="2612" w14:font="MS Gothic"/>
              <w14:uncheckedState w14:val="2610" w14:font="MS Gothic"/>
            </w14:checkbox>
          </w:sdtPr>
          <w:sdtEndPr/>
          <w:sdtContent>
            <w:tc>
              <w:tcPr>
                <w:tcW w:w="446" w:type="dxa"/>
                <w:vAlign w:val="center"/>
              </w:tcPr>
              <w:p w14:paraId="1B5056BF" w14:textId="3064AB1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41" w:type="dxa"/>
          </w:tcPr>
          <w:p w14:paraId="741CA3AB"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04008204"/>
            <w:lock w:val="sdtLocked"/>
            <w14:checkbox>
              <w14:checked w14:val="0"/>
              <w14:checkedState w14:val="2612" w14:font="MS Gothic"/>
              <w14:uncheckedState w14:val="2610" w14:font="MS Gothic"/>
            </w14:checkbox>
          </w:sdtPr>
          <w:sdtEndPr/>
          <w:sdtContent>
            <w:tc>
              <w:tcPr>
                <w:tcW w:w="446" w:type="dxa"/>
              </w:tcPr>
              <w:p w14:paraId="09BFBF80" w14:textId="2E480516"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3" w:type="dxa"/>
          </w:tcPr>
          <w:p w14:paraId="1C22460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97" w:type="dxa"/>
            <w:vAlign w:val="center"/>
          </w:tcPr>
          <w:p w14:paraId="69E53AAE" w14:textId="77777777" w:rsidR="00156155" w:rsidRPr="00803BBF" w:rsidRDefault="00156155" w:rsidP="008E13AE">
            <w:pPr>
              <w:pStyle w:val="FORMtext2"/>
              <w:jc w:val="center"/>
              <w:rPr>
                <w:rFonts w:ascii="Times New Roman" w:hAnsi="Times New Roman" w:cs="Times New Roman"/>
                <w:sz w:val="24"/>
                <w:szCs w:val="24"/>
              </w:rPr>
            </w:pPr>
          </w:p>
        </w:tc>
        <w:tc>
          <w:tcPr>
            <w:tcW w:w="3604" w:type="dxa"/>
          </w:tcPr>
          <w:p w14:paraId="1A0911A3"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0C3B66D3" w14:textId="77777777" w:rsidTr="008E13AE">
        <w:trPr>
          <w:cantSplit/>
          <w:trHeight w:val="232"/>
        </w:trPr>
        <w:tc>
          <w:tcPr>
            <w:tcW w:w="495" w:type="dxa"/>
          </w:tcPr>
          <w:p w14:paraId="4B1AFBF7" w14:textId="77777777" w:rsidR="00156155" w:rsidRPr="00803BBF" w:rsidRDefault="00156155" w:rsidP="008E13AE">
            <w:pPr>
              <w:pStyle w:val="FORMtext2"/>
              <w:rPr>
                <w:rFonts w:ascii="Times New Roman" w:hAnsi="Times New Roman" w:cs="Times New Roman"/>
                <w:sz w:val="24"/>
                <w:szCs w:val="24"/>
              </w:rPr>
            </w:pPr>
          </w:p>
        </w:tc>
        <w:tc>
          <w:tcPr>
            <w:tcW w:w="9153" w:type="dxa"/>
            <w:gridSpan w:val="7"/>
          </w:tcPr>
          <w:p w14:paraId="65411123" w14:textId="77777777" w:rsidR="00156155" w:rsidRPr="00803BBF" w:rsidRDefault="00156155" w:rsidP="008E13AE">
            <w:pPr>
              <w:pStyle w:val="FORMtext2"/>
              <w:rPr>
                <w:rFonts w:ascii="Times New Roman" w:hAnsi="Times New Roman" w:cs="Times New Roman"/>
                <w:sz w:val="24"/>
                <w:szCs w:val="24"/>
                <w:u w:val="single"/>
              </w:rPr>
            </w:pPr>
          </w:p>
        </w:tc>
      </w:tr>
    </w:tbl>
    <w:p w14:paraId="5DE470D6" w14:textId="77777777" w:rsidR="00156155" w:rsidRPr="00803BBF" w:rsidRDefault="00156155" w:rsidP="00156155">
      <w:pPr>
        <w:rPr>
          <w:sz w:val="24"/>
        </w:rPr>
      </w:pPr>
    </w:p>
    <w:tbl>
      <w:tblPr>
        <w:tblW w:w="9648" w:type="dxa"/>
        <w:tblLook w:val="0000" w:firstRow="0" w:lastRow="0" w:firstColumn="0" w:lastColumn="0" w:noHBand="0" w:noVBand="0"/>
      </w:tblPr>
      <w:tblGrid>
        <w:gridCol w:w="516"/>
        <w:gridCol w:w="57"/>
        <w:gridCol w:w="297"/>
        <w:gridCol w:w="56"/>
        <w:gridCol w:w="436"/>
        <w:gridCol w:w="56"/>
        <w:gridCol w:w="782"/>
        <w:gridCol w:w="54"/>
        <w:gridCol w:w="438"/>
        <w:gridCol w:w="54"/>
        <w:gridCol w:w="607"/>
        <w:gridCol w:w="53"/>
        <w:gridCol w:w="2698"/>
        <w:gridCol w:w="30"/>
        <w:gridCol w:w="3514"/>
      </w:tblGrid>
      <w:tr w:rsidR="00156155" w:rsidRPr="00803BBF" w14:paraId="3D69C176" w14:textId="77777777" w:rsidTr="00FB39C2">
        <w:trPr>
          <w:cantSplit/>
        </w:trPr>
        <w:tc>
          <w:tcPr>
            <w:tcW w:w="516" w:type="dxa"/>
          </w:tcPr>
          <w:p w14:paraId="1FC9A6D3" w14:textId="77777777"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13.</w:t>
            </w:r>
          </w:p>
        </w:tc>
        <w:tc>
          <w:tcPr>
            <w:tcW w:w="9132" w:type="dxa"/>
            <w:gridSpan w:val="14"/>
          </w:tcPr>
          <w:p w14:paraId="1611A168"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Does your organization stay current with payments of its accounts payable, payroll taxes and other liabilities, loans, taxes, etc.?</w:t>
            </w:r>
          </w:p>
        </w:tc>
      </w:tr>
      <w:tr w:rsidR="00156155" w:rsidRPr="00803BBF" w14:paraId="59739DE9" w14:textId="77777777" w:rsidTr="00FB39C2">
        <w:trPr>
          <w:cantSplit/>
        </w:trPr>
        <w:tc>
          <w:tcPr>
            <w:tcW w:w="516" w:type="dxa"/>
          </w:tcPr>
          <w:p w14:paraId="1D2FABED"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48E377B1" w14:textId="77777777" w:rsidR="00156155" w:rsidRPr="00803BBF" w:rsidRDefault="00156155" w:rsidP="008E13AE">
            <w:pPr>
              <w:pStyle w:val="FORMtext2"/>
              <w:rPr>
                <w:rFonts w:ascii="Times New Roman" w:hAnsi="Times New Roman" w:cs="Times New Roman"/>
                <w:sz w:val="24"/>
                <w:szCs w:val="24"/>
              </w:rPr>
            </w:pPr>
          </w:p>
        </w:tc>
      </w:tr>
      <w:tr w:rsidR="00156155" w:rsidRPr="00803BBF" w14:paraId="3B4B530C" w14:textId="77777777" w:rsidTr="00FB39C2">
        <w:trPr>
          <w:cantSplit/>
        </w:trPr>
        <w:tc>
          <w:tcPr>
            <w:tcW w:w="516" w:type="dxa"/>
          </w:tcPr>
          <w:p w14:paraId="437DE0F7"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4F2C3E18"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42691313"/>
            <w:lock w:val="sdtLocked"/>
            <w14:checkbox>
              <w14:checked w14:val="0"/>
              <w14:checkedState w14:val="2612" w14:font="MS Gothic"/>
              <w14:uncheckedState w14:val="2610" w14:font="MS Gothic"/>
            </w14:checkbox>
          </w:sdtPr>
          <w:sdtEndPr/>
          <w:sdtContent>
            <w:tc>
              <w:tcPr>
                <w:tcW w:w="492" w:type="dxa"/>
                <w:gridSpan w:val="2"/>
                <w:vAlign w:val="center"/>
              </w:tcPr>
              <w:p w14:paraId="6F56FACE" w14:textId="6657D0B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76E093BD"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44627462"/>
            <w:lock w:val="sdtLocked"/>
            <w14:checkbox>
              <w14:checked w14:val="0"/>
              <w14:checkedState w14:val="2612" w14:font="MS Gothic"/>
              <w14:uncheckedState w14:val="2610" w14:font="MS Gothic"/>
            </w14:checkbox>
          </w:sdtPr>
          <w:sdtEndPr/>
          <w:sdtContent>
            <w:tc>
              <w:tcPr>
                <w:tcW w:w="492" w:type="dxa"/>
                <w:gridSpan w:val="2"/>
              </w:tcPr>
              <w:p w14:paraId="2090B0E0" w14:textId="30A3B338"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69DE348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0C92E163"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79DD567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612CE94" w14:textId="77777777" w:rsidTr="00803BBF">
        <w:trPr>
          <w:cantSplit/>
        </w:trPr>
        <w:tc>
          <w:tcPr>
            <w:tcW w:w="516" w:type="dxa"/>
          </w:tcPr>
          <w:p w14:paraId="0F54BF98"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4146D980"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F4FFCA3" w14:textId="77777777" w:rsidTr="00803BBF">
        <w:trPr>
          <w:cantSplit/>
          <w:trHeight w:val="232"/>
        </w:trPr>
        <w:tc>
          <w:tcPr>
            <w:tcW w:w="516" w:type="dxa"/>
          </w:tcPr>
          <w:p w14:paraId="0810A29C"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013AFEDC"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4CBE798" w14:textId="77777777" w:rsidTr="00803BBF">
        <w:trPr>
          <w:cantSplit/>
        </w:trPr>
        <w:tc>
          <w:tcPr>
            <w:tcW w:w="516" w:type="dxa"/>
          </w:tcPr>
          <w:p w14:paraId="572D7B06" w14:textId="32E3435F"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4</w:t>
            </w:r>
            <w:r w:rsidRPr="00803BBF">
              <w:rPr>
                <w:rFonts w:ascii="Times New Roman" w:hAnsi="Times New Roman" w:cs="Times New Roman"/>
                <w:b/>
                <w:bCs/>
                <w:sz w:val="24"/>
                <w:szCs w:val="24"/>
              </w:rPr>
              <w:t>.</w:t>
            </w:r>
          </w:p>
        </w:tc>
        <w:tc>
          <w:tcPr>
            <w:tcW w:w="9132" w:type="dxa"/>
            <w:gridSpan w:val="14"/>
          </w:tcPr>
          <w:p w14:paraId="06D56D39" w14:textId="77777777"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 you have written personnel policies?</w:t>
            </w:r>
          </w:p>
        </w:tc>
      </w:tr>
      <w:tr w:rsidR="00156155" w:rsidRPr="00803BBF" w14:paraId="504AC3EC" w14:textId="77777777" w:rsidTr="00803BBF">
        <w:trPr>
          <w:cantSplit/>
        </w:trPr>
        <w:tc>
          <w:tcPr>
            <w:tcW w:w="516" w:type="dxa"/>
          </w:tcPr>
          <w:p w14:paraId="5D807B6C"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250BC9D5"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58FD3A29" w14:textId="77777777" w:rsidTr="00803BBF">
        <w:trPr>
          <w:cantSplit/>
        </w:trPr>
        <w:tc>
          <w:tcPr>
            <w:tcW w:w="516" w:type="dxa"/>
          </w:tcPr>
          <w:p w14:paraId="5F4B22E1" w14:textId="77777777" w:rsidR="00156155" w:rsidRPr="00803BBF" w:rsidRDefault="00156155" w:rsidP="008E13AE">
            <w:pPr>
              <w:pStyle w:val="FORMtext2"/>
              <w:rPr>
                <w:rFonts w:ascii="Times New Roman" w:hAnsi="Times New Roman" w:cs="Times New Roman"/>
                <w:sz w:val="24"/>
                <w:szCs w:val="24"/>
              </w:rPr>
            </w:pPr>
          </w:p>
        </w:tc>
        <w:tc>
          <w:tcPr>
            <w:tcW w:w="354" w:type="dxa"/>
            <w:gridSpan w:val="2"/>
          </w:tcPr>
          <w:p w14:paraId="6085EC06"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880477412"/>
            <w:lock w:val="sdtLocked"/>
            <w14:checkbox>
              <w14:checked w14:val="0"/>
              <w14:checkedState w14:val="2612" w14:font="MS Gothic"/>
              <w14:uncheckedState w14:val="2610" w14:font="MS Gothic"/>
            </w14:checkbox>
          </w:sdtPr>
          <w:sdtEndPr/>
          <w:sdtContent>
            <w:tc>
              <w:tcPr>
                <w:tcW w:w="492" w:type="dxa"/>
                <w:gridSpan w:val="2"/>
                <w:vAlign w:val="center"/>
              </w:tcPr>
              <w:p w14:paraId="0CBC9DAA" w14:textId="62070655"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8" w:type="dxa"/>
            <w:gridSpan w:val="2"/>
          </w:tcPr>
          <w:p w14:paraId="3AF9436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782257912"/>
            <w:lock w:val="sdtLocked"/>
            <w14:checkbox>
              <w14:checked w14:val="0"/>
              <w14:checkedState w14:val="2612" w14:font="MS Gothic"/>
              <w14:uncheckedState w14:val="2610" w14:font="MS Gothic"/>
            </w14:checkbox>
          </w:sdtPr>
          <w:sdtEndPr/>
          <w:sdtContent>
            <w:tc>
              <w:tcPr>
                <w:tcW w:w="492" w:type="dxa"/>
                <w:gridSpan w:val="2"/>
              </w:tcPr>
              <w:p w14:paraId="079C56B6" w14:textId="4BB7103D"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1" w:type="dxa"/>
            <w:gridSpan w:val="2"/>
          </w:tcPr>
          <w:p w14:paraId="13B73ABE"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51" w:type="dxa"/>
            <w:gridSpan w:val="2"/>
            <w:vAlign w:val="center"/>
          </w:tcPr>
          <w:p w14:paraId="77554E75" w14:textId="77777777" w:rsidR="00156155" w:rsidRPr="00803BBF" w:rsidRDefault="00156155" w:rsidP="008E13AE">
            <w:pPr>
              <w:pStyle w:val="FORMtext2"/>
              <w:jc w:val="center"/>
              <w:rPr>
                <w:rFonts w:ascii="Times New Roman" w:hAnsi="Times New Roman" w:cs="Times New Roman"/>
                <w:sz w:val="24"/>
                <w:szCs w:val="24"/>
              </w:rPr>
            </w:pPr>
          </w:p>
        </w:tc>
        <w:tc>
          <w:tcPr>
            <w:tcW w:w="3544" w:type="dxa"/>
            <w:gridSpan w:val="2"/>
          </w:tcPr>
          <w:p w14:paraId="1EAFCAA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2C8ECCC8" w14:textId="77777777" w:rsidTr="00803BBF">
        <w:trPr>
          <w:cantSplit/>
          <w:trHeight w:val="232"/>
        </w:trPr>
        <w:tc>
          <w:tcPr>
            <w:tcW w:w="516" w:type="dxa"/>
          </w:tcPr>
          <w:p w14:paraId="05AD0F2A" w14:textId="77777777" w:rsidR="00156155" w:rsidRPr="00803BBF" w:rsidRDefault="00156155" w:rsidP="008E13AE">
            <w:pPr>
              <w:pStyle w:val="FORMtext2"/>
              <w:rPr>
                <w:rFonts w:ascii="Times New Roman" w:hAnsi="Times New Roman" w:cs="Times New Roman"/>
                <w:sz w:val="24"/>
                <w:szCs w:val="24"/>
              </w:rPr>
            </w:pPr>
          </w:p>
        </w:tc>
        <w:tc>
          <w:tcPr>
            <w:tcW w:w="9132" w:type="dxa"/>
            <w:gridSpan w:val="14"/>
          </w:tcPr>
          <w:p w14:paraId="260FBDB7" w14:textId="77777777" w:rsidR="00156155" w:rsidRDefault="00156155" w:rsidP="008E13AE">
            <w:pPr>
              <w:pStyle w:val="FORMtext2"/>
              <w:rPr>
                <w:rFonts w:ascii="Times New Roman" w:hAnsi="Times New Roman" w:cs="Times New Roman"/>
                <w:sz w:val="24"/>
                <w:szCs w:val="24"/>
                <w:u w:val="single"/>
              </w:rPr>
            </w:pPr>
          </w:p>
          <w:p w14:paraId="5B2B70AF" w14:textId="77777777" w:rsidR="00BE6844" w:rsidRPr="00803BBF" w:rsidRDefault="00BE6844" w:rsidP="008E13AE">
            <w:pPr>
              <w:pStyle w:val="FORMtext2"/>
              <w:rPr>
                <w:rFonts w:ascii="Times New Roman" w:hAnsi="Times New Roman" w:cs="Times New Roman"/>
                <w:sz w:val="24"/>
                <w:szCs w:val="24"/>
                <w:u w:val="single"/>
              </w:rPr>
            </w:pPr>
          </w:p>
        </w:tc>
      </w:tr>
      <w:tr w:rsidR="00156155" w:rsidRPr="00803BBF" w14:paraId="4050672E" w14:textId="77777777" w:rsidTr="00ED5601">
        <w:trPr>
          <w:cantSplit/>
          <w:trHeight w:val="494"/>
        </w:trPr>
        <w:tc>
          <w:tcPr>
            <w:tcW w:w="573" w:type="dxa"/>
            <w:gridSpan w:val="2"/>
          </w:tcPr>
          <w:p w14:paraId="6EA8F16E" w14:textId="539C5AF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5</w:t>
            </w:r>
            <w:r w:rsidRPr="00803BBF">
              <w:rPr>
                <w:rFonts w:ascii="Times New Roman" w:hAnsi="Times New Roman" w:cs="Times New Roman"/>
                <w:b/>
                <w:bCs/>
                <w:sz w:val="24"/>
                <w:szCs w:val="24"/>
              </w:rPr>
              <w:t>.</w:t>
            </w:r>
          </w:p>
        </w:tc>
        <w:tc>
          <w:tcPr>
            <w:tcW w:w="9075" w:type="dxa"/>
            <w:gridSpan w:val="13"/>
          </w:tcPr>
          <w:p w14:paraId="6243062A" w14:textId="305BA70E" w:rsidR="00156155" w:rsidRPr="00803BBF" w:rsidRDefault="00156155" w:rsidP="00ED5601">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Does</w:t>
            </w:r>
            <w:r w:rsidR="00194B8F">
              <w:rPr>
                <w:rFonts w:ascii="Times New Roman" w:hAnsi="Times New Roman" w:cs="Times New Roman"/>
                <w:b/>
                <w:bCs/>
                <w:sz w:val="24"/>
                <w:szCs w:val="24"/>
              </w:rPr>
              <w:t xml:space="preserve"> </w:t>
            </w:r>
            <w:r w:rsidR="006F67D5">
              <w:rPr>
                <w:rFonts w:ascii="Times New Roman" w:hAnsi="Times New Roman" w:cs="Times New Roman"/>
                <w:b/>
                <w:bCs/>
                <w:sz w:val="24"/>
                <w:szCs w:val="24"/>
              </w:rPr>
              <w:t>the Applicant’s</w:t>
            </w:r>
            <w:r w:rsidRPr="00803BBF">
              <w:rPr>
                <w:rFonts w:ascii="Times New Roman" w:hAnsi="Times New Roman" w:cs="Times New Roman"/>
                <w:b/>
                <w:bCs/>
                <w:sz w:val="24"/>
                <w:szCs w:val="24"/>
              </w:rPr>
              <w:t xml:space="preserve"> policy require individual daily time and attendance records for personnel (part-time, full-time, and/or in-kind volunteers)?</w:t>
            </w:r>
          </w:p>
        </w:tc>
      </w:tr>
      <w:tr w:rsidR="00156155" w:rsidRPr="00803BBF" w14:paraId="7629596D" w14:textId="77777777" w:rsidTr="00ED5601">
        <w:trPr>
          <w:cantSplit/>
        </w:trPr>
        <w:tc>
          <w:tcPr>
            <w:tcW w:w="573" w:type="dxa"/>
            <w:gridSpan w:val="2"/>
          </w:tcPr>
          <w:p w14:paraId="67931518"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09D1B34"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060E310B" w14:textId="77777777" w:rsidTr="00803BBF">
        <w:trPr>
          <w:cantSplit/>
        </w:trPr>
        <w:tc>
          <w:tcPr>
            <w:tcW w:w="573" w:type="dxa"/>
            <w:gridSpan w:val="2"/>
          </w:tcPr>
          <w:p w14:paraId="2B58AC00"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03CB4A27"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692257296"/>
            <w:lock w:val="sdtLocked"/>
            <w14:checkbox>
              <w14:checked w14:val="0"/>
              <w14:checkedState w14:val="2612" w14:font="MS Gothic"/>
              <w14:uncheckedState w14:val="2610" w14:font="MS Gothic"/>
            </w14:checkbox>
          </w:sdtPr>
          <w:sdtEndPr/>
          <w:sdtContent>
            <w:tc>
              <w:tcPr>
                <w:tcW w:w="492" w:type="dxa"/>
                <w:gridSpan w:val="2"/>
                <w:vAlign w:val="center"/>
              </w:tcPr>
              <w:p w14:paraId="28E87EF4" w14:textId="785B13DE"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A5B26BC"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23116405"/>
            <w:lock w:val="sdtLocked"/>
            <w14:checkbox>
              <w14:checked w14:val="0"/>
              <w14:checkedState w14:val="2612" w14:font="MS Gothic"/>
              <w14:uncheckedState w14:val="2610" w14:font="MS Gothic"/>
            </w14:checkbox>
          </w:sdtPr>
          <w:sdtEndPr/>
          <w:sdtContent>
            <w:tc>
              <w:tcPr>
                <w:tcW w:w="492" w:type="dxa"/>
                <w:gridSpan w:val="2"/>
              </w:tcPr>
              <w:p w14:paraId="15EA012C" w14:textId="552FEC39"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4D3BA6A9"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4758BA6"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2C7B022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32E25810" w14:textId="77777777" w:rsidTr="00ED5601">
        <w:trPr>
          <w:cantSplit/>
          <w:trHeight w:val="232"/>
        </w:trPr>
        <w:tc>
          <w:tcPr>
            <w:tcW w:w="573" w:type="dxa"/>
            <w:gridSpan w:val="2"/>
          </w:tcPr>
          <w:p w14:paraId="697C202D"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0FE540AF" w14:textId="77777777" w:rsidR="00156155" w:rsidRDefault="00156155" w:rsidP="008E13AE">
            <w:pPr>
              <w:pStyle w:val="FORMtext2"/>
              <w:rPr>
                <w:rFonts w:ascii="Times New Roman" w:hAnsi="Times New Roman" w:cs="Times New Roman"/>
                <w:sz w:val="24"/>
                <w:szCs w:val="24"/>
                <w:u w:val="single"/>
              </w:rPr>
            </w:pPr>
          </w:p>
          <w:p w14:paraId="59EB4C7E" w14:textId="77777777" w:rsidR="00BE6844" w:rsidRPr="00803BBF" w:rsidRDefault="00BE6844" w:rsidP="008E13AE">
            <w:pPr>
              <w:pStyle w:val="FORMtext2"/>
              <w:rPr>
                <w:rFonts w:ascii="Times New Roman" w:hAnsi="Times New Roman" w:cs="Times New Roman"/>
                <w:sz w:val="24"/>
                <w:szCs w:val="24"/>
                <w:u w:val="single"/>
              </w:rPr>
            </w:pPr>
          </w:p>
        </w:tc>
      </w:tr>
      <w:tr w:rsidR="00156155" w:rsidRPr="00803BBF" w14:paraId="4F3C7AE2" w14:textId="77777777" w:rsidTr="00ED5601">
        <w:trPr>
          <w:cantSplit/>
        </w:trPr>
        <w:tc>
          <w:tcPr>
            <w:tcW w:w="573" w:type="dxa"/>
            <w:gridSpan w:val="2"/>
          </w:tcPr>
          <w:p w14:paraId="305932EF" w14:textId="47248353"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6</w:t>
            </w:r>
            <w:r w:rsidRPr="00803BBF">
              <w:rPr>
                <w:rFonts w:ascii="Times New Roman" w:hAnsi="Times New Roman" w:cs="Times New Roman"/>
                <w:b/>
                <w:bCs/>
                <w:sz w:val="24"/>
                <w:szCs w:val="24"/>
              </w:rPr>
              <w:t>.</w:t>
            </w:r>
          </w:p>
        </w:tc>
        <w:tc>
          <w:tcPr>
            <w:tcW w:w="9075" w:type="dxa"/>
            <w:gridSpan w:val="13"/>
          </w:tcPr>
          <w:p w14:paraId="6903BB7C" w14:textId="77777777" w:rsidR="00156155" w:rsidRPr="00803BBF" w:rsidRDefault="00156155" w:rsidP="00ED5601">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Do procedures ensure that time and attendance reports can be specifically traced to costs recorded in the general ledger for each payroll period for each cost objective?</w:t>
            </w:r>
          </w:p>
        </w:tc>
      </w:tr>
      <w:tr w:rsidR="00156155" w:rsidRPr="00803BBF" w14:paraId="0E2AA782" w14:textId="77777777" w:rsidTr="00ED5601">
        <w:trPr>
          <w:cantSplit/>
        </w:trPr>
        <w:tc>
          <w:tcPr>
            <w:tcW w:w="573" w:type="dxa"/>
            <w:gridSpan w:val="2"/>
          </w:tcPr>
          <w:p w14:paraId="5E430D1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4D59EECA"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1434ED96" w14:textId="77777777" w:rsidTr="00803BBF">
        <w:trPr>
          <w:cantSplit/>
        </w:trPr>
        <w:tc>
          <w:tcPr>
            <w:tcW w:w="573" w:type="dxa"/>
            <w:gridSpan w:val="2"/>
          </w:tcPr>
          <w:p w14:paraId="1568DDD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7312B8F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1971504238"/>
            <w:lock w:val="sdtLocked"/>
            <w14:checkbox>
              <w14:checked w14:val="0"/>
              <w14:checkedState w14:val="2612" w14:font="MS Gothic"/>
              <w14:uncheckedState w14:val="2610" w14:font="MS Gothic"/>
            </w14:checkbox>
          </w:sdtPr>
          <w:sdtEndPr/>
          <w:sdtContent>
            <w:tc>
              <w:tcPr>
                <w:tcW w:w="492" w:type="dxa"/>
                <w:gridSpan w:val="2"/>
                <w:vAlign w:val="center"/>
              </w:tcPr>
              <w:p w14:paraId="304E1F31" w14:textId="54216DE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00F574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393198459"/>
            <w:lock w:val="sdtLocked"/>
            <w14:checkbox>
              <w14:checked w14:val="0"/>
              <w14:checkedState w14:val="2612" w14:font="MS Gothic"/>
              <w14:uncheckedState w14:val="2610" w14:font="MS Gothic"/>
            </w14:checkbox>
          </w:sdtPr>
          <w:sdtEndPr/>
          <w:sdtContent>
            <w:tc>
              <w:tcPr>
                <w:tcW w:w="492" w:type="dxa"/>
                <w:gridSpan w:val="2"/>
              </w:tcPr>
              <w:p w14:paraId="2793BBF3" w14:textId="775CD0AC"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99E107F"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6FEBD351"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4516BBF1"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603DEF04" w14:textId="77777777" w:rsidTr="00ED5601">
        <w:trPr>
          <w:cantSplit/>
          <w:trHeight w:val="232"/>
        </w:trPr>
        <w:tc>
          <w:tcPr>
            <w:tcW w:w="573" w:type="dxa"/>
            <w:gridSpan w:val="2"/>
          </w:tcPr>
          <w:p w14:paraId="4D8B4F96"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6719A799" w14:textId="77777777" w:rsidR="00156155" w:rsidRDefault="00156155" w:rsidP="008E13AE">
            <w:pPr>
              <w:pStyle w:val="FORMtext2"/>
              <w:rPr>
                <w:rFonts w:ascii="Times New Roman" w:hAnsi="Times New Roman" w:cs="Times New Roman"/>
                <w:sz w:val="24"/>
                <w:szCs w:val="24"/>
                <w:u w:val="single"/>
              </w:rPr>
            </w:pPr>
          </w:p>
          <w:p w14:paraId="7478FAE4" w14:textId="77777777" w:rsidR="00BE6844" w:rsidRPr="00803BBF" w:rsidRDefault="00BE6844" w:rsidP="008E13AE">
            <w:pPr>
              <w:pStyle w:val="FORMtext2"/>
              <w:rPr>
                <w:rFonts w:ascii="Times New Roman" w:hAnsi="Times New Roman" w:cs="Times New Roman"/>
                <w:sz w:val="24"/>
                <w:szCs w:val="24"/>
                <w:u w:val="single"/>
              </w:rPr>
            </w:pPr>
          </w:p>
        </w:tc>
      </w:tr>
      <w:tr w:rsidR="00156155" w:rsidRPr="00803BBF" w14:paraId="29EAD6D7" w14:textId="77777777" w:rsidTr="00ED5601">
        <w:trPr>
          <w:cantSplit/>
        </w:trPr>
        <w:tc>
          <w:tcPr>
            <w:tcW w:w="573" w:type="dxa"/>
            <w:gridSpan w:val="2"/>
          </w:tcPr>
          <w:p w14:paraId="430765C3" w14:textId="5ECEECAE"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7</w:t>
            </w:r>
            <w:r w:rsidRPr="00803BBF">
              <w:rPr>
                <w:rFonts w:ascii="Times New Roman" w:hAnsi="Times New Roman" w:cs="Times New Roman"/>
                <w:b/>
                <w:bCs/>
                <w:sz w:val="24"/>
                <w:szCs w:val="24"/>
              </w:rPr>
              <w:t>.</w:t>
            </w:r>
          </w:p>
        </w:tc>
        <w:tc>
          <w:tcPr>
            <w:tcW w:w="9075" w:type="dxa"/>
            <w:gridSpan w:val="13"/>
          </w:tcPr>
          <w:p w14:paraId="0DD7C69B" w14:textId="435AADC5"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1C514F">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 xml:space="preserve">have </w:t>
            </w:r>
            <w:r w:rsidR="0083177C">
              <w:rPr>
                <w:rFonts w:ascii="Times New Roman" w:hAnsi="Times New Roman" w:cs="Times New Roman"/>
                <w:b/>
                <w:bCs/>
                <w:sz w:val="24"/>
                <w:szCs w:val="24"/>
              </w:rPr>
              <w:t xml:space="preserve">a </w:t>
            </w:r>
            <w:r w:rsidRPr="00803BBF">
              <w:rPr>
                <w:rFonts w:ascii="Times New Roman" w:hAnsi="Times New Roman" w:cs="Times New Roman"/>
                <w:b/>
                <w:bCs/>
                <w:sz w:val="24"/>
                <w:szCs w:val="24"/>
              </w:rPr>
              <w:t>written job descriptions with set salary levels for each employee?</w:t>
            </w:r>
          </w:p>
        </w:tc>
      </w:tr>
      <w:tr w:rsidR="00156155" w:rsidRPr="00803BBF" w14:paraId="5C76E124" w14:textId="77777777" w:rsidTr="00ED5601">
        <w:trPr>
          <w:cantSplit/>
        </w:trPr>
        <w:tc>
          <w:tcPr>
            <w:tcW w:w="573" w:type="dxa"/>
            <w:gridSpan w:val="2"/>
          </w:tcPr>
          <w:p w14:paraId="3140C83A"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1D4E35E9"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76F9F9BD" w14:textId="77777777" w:rsidTr="00803BBF">
        <w:trPr>
          <w:cantSplit/>
        </w:trPr>
        <w:tc>
          <w:tcPr>
            <w:tcW w:w="573" w:type="dxa"/>
            <w:gridSpan w:val="2"/>
          </w:tcPr>
          <w:p w14:paraId="57A81671"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6671CA42"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95872397"/>
            <w:lock w:val="sdtLocked"/>
            <w14:checkbox>
              <w14:checked w14:val="0"/>
              <w14:checkedState w14:val="2612" w14:font="MS Gothic"/>
              <w14:uncheckedState w14:val="2610" w14:font="MS Gothic"/>
            </w14:checkbox>
          </w:sdtPr>
          <w:sdtEndPr/>
          <w:sdtContent>
            <w:tc>
              <w:tcPr>
                <w:tcW w:w="492" w:type="dxa"/>
                <w:gridSpan w:val="2"/>
                <w:vAlign w:val="center"/>
              </w:tcPr>
              <w:p w14:paraId="366944AE" w14:textId="2EE64D3B"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7F7CA6F7"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1369139642"/>
            <w:lock w:val="sdtLocked"/>
            <w14:checkbox>
              <w14:checked w14:val="0"/>
              <w14:checkedState w14:val="2612" w14:font="MS Gothic"/>
              <w14:uncheckedState w14:val="2610" w14:font="MS Gothic"/>
            </w14:checkbox>
          </w:sdtPr>
          <w:sdtEndPr/>
          <w:sdtContent>
            <w:tc>
              <w:tcPr>
                <w:tcW w:w="492" w:type="dxa"/>
                <w:gridSpan w:val="2"/>
              </w:tcPr>
              <w:p w14:paraId="6C1E572D" w14:textId="2046D152" w:rsidR="00156155" w:rsidRPr="00803BBF" w:rsidRDefault="00510C0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63034684"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0FB528D2"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33EBC539"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1BFFB282" w14:textId="77777777" w:rsidTr="00ED5601">
        <w:trPr>
          <w:cantSplit/>
          <w:trHeight w:val="232"/>
        </w:trPr>
        <w:tc>
          <w:tcPr>
            <w:tcW w:w="573" w:type="dxa"/>
            <w:gridSpan w:val="2"/>
          </w:tcPr>
          <w:p w14:paraId="6EEEC649"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581D71E0" w14:textId="77777777" w:rsidR="00156155" w:rsidRDefault="00156155" w:rsidP="008E13AE">
            <w:pPr>
              <w:pStyle w:val="FORMtext2"/>
              <w:rPr>
                <w:rFonts w:ascii="Times New Roman" w:hAnsi="Times New Roman" w:cs="Times New Roman"/>
                <w:sz w:val="24"/>
                <w:szCs w:val="24"/>
                <w:u w:val="single"/>
              </w:rPr>
            </w:pPr>
          </w:p>
          <w:p w14:paraId="5939DDD2" w14:textId="77777777" w:rsidR="00BE6844" w:rsidRPr="00803BBF" w:rsidRDefault="00BE6844" w:rsidP="008E13AE">
            <w:pPr>
              <w:pStyle w:val="FORMtext2"/>
              <w:rPr>
                <w:rFonts w:ascii="Times New Roman" w:hAnsi="Times New Roman" w:cs="Times New Roman"/>
                <w:sz w:val="24"/>
                <w:szCs w:val="24"/>
                <w:u w:val="single"/>
              </w:rPr>
            </w:pPr>
          </w:p>
        </w:tc>
      </w:tr>
      <w:tr w:rsidR="00156155" w:rsidRPr="00803BBF" w14:paraId="0091CA83" w14:textId="77777777" w:rsidTr="000B6AB8">
        <w:trPr>
          <w:cantSplit/>
          <w:trHeight w:val="494"/>
        </w:trPr>
        <w:tc>
          <w:tcPr>
            <w:tcW w:w="573" w:type="dxa"/>
            <w:gridSpan w:val="2"/>
          </w:tcPr>
          <w:p w14:paraId="3B6FEA50" w14:textId="08C94140" w:rsidR="00156155" w:rsidRPr="00803BBF" w:rsidRDefault="00156155" w:rsidP="008E13AE">
            <w:pPr>
              <w:pStyle w:val="FORMtext2"/>
              <w:rPr>
                <w:rFonts w:ascii="Times New Roman" w:hAnsi="Times New Roman" w:cs="Times New Roman"/>
                <w:b/>
                <w:bCs/>
                <w:sz w:val="24"/>
                <w:szCs w:val="24"/>
              </w:rPr>
            </w:pPr>
            <w:r w:rsidRPr="00803BBF">
              <w:rPr>
                <w:rFonts w:ascii="Times New Roman" w:hAnsi="Times New Roman" w:cs="Times New Roman"/>
                <w:b/>
                <w:bCs/>
                <w:sz w:val="24"/>
                <w:szCs w:val="24"/>
              </w:rPr>
              <w:t>1</w:t>
            </w:r>
            <w:r w:rsidR="0047345F">
              <w:rPr>
                <w:rFonts w:ascii="Times New Roman" w:hAnsi="Times New Roman" w:cs="Times New Roman"/>
                <w:b/>
                <w:bCs/>
                <w:sz w:val="24"/>
                <w:szCs w:val="24"/>
              </w:rPr>
              <w:t>8</w:t>
            </w:r>
            <w:r w:rsidRPr="00803BBF">
              <w:rPr>
                <w:rFonts w:ascii="Times New Roman" w:hAnsi="Times New Roman" w:cs="Times New Roman"/>
                <w:b/>
                <w:bCs/>
                <w:sz w:val="24"/>
                <w:szCs w:val="24"/>
              </w:rPr>
              <w:t>.</w:t>
            </w:r>
          </w:p>
        </w:tc>
        <w:tc>
          <w:tcPr>
            <w:tcW w:w="9075" w:type="dxa"/>
            <w:gridSpan w:val="13"/>
          </w:tcPr>
          <w:p w14:paraId="4F7CC4AC" w14:textId="2B2A9D2B" w:rsidR="00156155" w:rsidRPr="00803BBF" w:rsidRDefault="00156155" w:rsidP="008E13AE">
            <w:pPr>
              <w:pStyle w:val="FORMtext2"/>
              <w:jc w:val="left"/>
              <w:rPr>
                <w:rFonts w:ascii="Times New Roman" w:hAnsi="Times New Roman" w:cs="Times New Roman"/>
                <w:b/>
                <w:bCs/>
                <w:sz w:val="24"/>
                <w:szCs w:val="24"/>
                <w:u w:val="single"/>
              </w:rPr>
            </w:pPr>
            <w:r w:rsidRPr="00803BBF">
              <w:rPr>
                <w:rFonts w:ascii="Times New Roman" w:hAnsi="Times New Roman" w:cs="Times New Roman"/>
                <w:b/>
                <w:bCs/>
                <w:sz w:val="24"/>
                <w:szCs w:val="24"/>
              </w:rPr>
              <w:t>Do</w:t>
            </w:r>
            <w:r w:rsidR="0083177C">
              <w:rPr>
                <w:rFonts w:ascii="Times New Roman" w:hAnsi="Times New Roman" w:cs="Times New Roman"/>
                <w:b/>
                <w:bCs/>
                <w:sz w:val="24"/>
                <w:szCs w:val="24"/>
              </w:rPr>
              <w:t>es</w:t>
            </w:r>
            <w:r w:rsidRPr="00803BBF">
              <w:rPr>
                <w:rFonts w:ascii="Times New Roman" w:hAnsi="Times New Roman" w:cs="Times New Roman"/>
                <w:b/>
                <w:bCs/>
                <w:sz w:val="24"/>
                <w:szCs w:val="24"/>
              </w:rPr>
              <w:t xml:space="preserve"> </w:t>
            </w:r>
            <w:r w:rsidR="0083177C">
              <w:rPr>
                <w:rFonts w:ascii="Times New Roman" w:hAnsi="Times New Roman" w:cs="Times New Roman"/>
                <w:b/>
                <w:bCs/>
                <w:sz w:val="24"/>
                <w:szCs w:val="24"/>
              </w:rPr>
              <w:t xml:space="preserve">the Applicant </w:t>
            </w:r>
            <w:r w:rsidRPr="00803BBF">
              <w:rPr>
                <w:rFonts w:ascii="Times New Roman" w:hAnsi="Times New Roman" w:cs="Times New Roman"/>
                <w:b/>
                <w:bCs/>
                <w:sz w:val="24"/>
                <w:szCs w:val="24"/>
              </w:rPr>
              <w:t>have on file authorizations covering rates of pay, withholding</w:t>
            </w:r>
            <w:r w:rsidR="00262084">
              <w:rPr>
                <w:rFonts w:ascii="Times New Roman" w:hAnsi="Times New Roman" w:cs="Times New Roman"/>
                <w:b/>
                <w:bCs/>
                <w:sz w:val="24"/>
                <w:szCs w:val="24"/>
              </w:rPr>
              <w:t>,</w:t>
            </w:r>
            <w:r w:rsidRPr="00803BBF">
              <w:rPr>
                <w:rFonts w:ascii="Times New Roman" w:hAnsi="Times New Roman" w:cs="Times New Roman"/>
                <w:b/>
                <w:bCs/>
                <w:sz w:val="24"/>
                <w:szCs w:val="24"/>
              </w:rPr>
              <w:t xml:space="preserve"> and deductions for each employee?</w:t>
            </w:r>
          </w:p>
        </w:tc>
      </w:tr>
      <w:tr w:rsidR="00156155" w:rsidRPr="00803BBF" w14:paraId="7B433A32" w14:textId="77777777" w:rsidTr="000B6AB8">
        <w:trPr>
          <w:cantSplit/>
        </w:trPr>
        <w:tc>
          <w:tcPr>
            <w:tcW w:w="573" w:type="dxa"/>
            <w:gridSpan w:val="2"/>
          </w:tcPr>
          <w:p w14:paraId="7412B6C3"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0CFA595F" w14:textId="77777777" w:rsidR="00156155" w:rsidRPr="00803BBF" w:rsidRDefault="00156155" w:rsidP="008E13AE">
            <w:pPr>
              <w:pStyle w:val="FORMtext2"/>
              <w:rPr>
                <w:rFonts w:ascii="Times New Roman" w:hAnsi="Times New Roman" w:cs="Times New Roman"/>
                <w:sz w:val="24"/>
                <w:szCs w:val="24"/>
                <w:u w:val="single"/>
              </w:rPr>
            </w:pPr>
          </w:p>
        </w:tc>
      </w:tr>
      <w:tr w:rsidR="00156155" w:rsidRPr="00803BBF" w14:paraId="43089199" w14:textId="77777777" w:rsidTr="00803BBF">
        <w:trPr>
          <w:cantSplit/>
        </w:trPr>
        <w:tc>
          <w:tcPr>
            <w:tcW w:w="573" w:type="dxa"/>
            <w:gridSpan w:val="2"/>
          </w:tcPr>
          <w:p w14:paraId="5D1C8234" w14:textId="77777777" w:rsidR="00156155" w:rsidRPr="00803BBF" w:rsidRDefault="00156155" w:rsidP="008E13AE">
            <w:pPr>
              <w:pStyle w:val="FORMtext2"/>
              <w:rPr>
                <w:rFonts w:ascii="Times New Roman" w:hAnsi="Times New Roman" w:cs="Times New Roman"/>
                <w:sz w:val="24"/>
                <w:szCs w:val="24"/>
              </w:rPr>
            </w:pPr>
          </w:p>
        </w:tc>
        <w:tc>
          <w:tcPr>
            <w:tcW w:w="353" w:type="dxa"/>
            <w:gridSpan w:val="2"/>
          </w:tcPr>
          <w:p w14:paraId="29BBF06A" w14:textId="77777777" w:rsidR="00156155" w:rsidRPr="00803BBF" w:rsidRDefault="00156155" w:rsidP="008E13AE">
            <w:pPr>
              <w:pStyle w:val="FORMtext2"/>
              <w:rPr>
                <w:rFonts w:ascii="Times New Roman" w:hAnsi="Times New Roman" w:cs="Times New Roman"/>
                <w:sz w:val="24"/>
                <w:szCs w:val="24"/>
                <w:u w:val="single"/>
              </w:rPr>
            </w:pPr>
          </w:p>
        </w:tc>
        <w:sdt>
          <w:sdtPr>
            <w:rPr>
              <w:rFonts w:ascii="Times New Roman" w:hAnsi="Times New Roman" w:cs="Times New Roman"/>
              <w:sz w:val="24"/>
              <w:szCs w:val="24"/>
            </w:rPr>
            <w:id w:val="568469067"/>
            <w:lock w:val="sdtLocked"/>
            <w14:checkbox>
              <w14:checked w14:val="0"/>
              <w14:checkedState w14:val="2612" w14:font="MS Gothic"/>
              <w14:uncheckedState w14:val="2610" w14:font="MS Gothic"/>
            </w14:checkbox>
          </w:sdtPr>
          <w:sdtEndPr/>
          <w:sdtContent>
            <w:tc>
              <w:tcPr>
                <w:tcW w:w="492" w:type="dxa"/>
                <w:gridSpan w:val="2"/>
                <w:vAlign w:val="center"/>
              </w:tcPr>
              <w:p w14:paraId="2A02DF16" w14:textId="2DEF5123"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36" w:type="dxa"/>
            <w:gridSpan w:val="2"/>
          </w:tcPr>
          <w:p w14:paraId="4B351AE5"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YES</w:t>
            </w:r>
          </w:p>
        </w:tc>
        <w:sdt>
          <w:sdtPr>
            <w:rPr>
              <w:rFonts w:ascii="Times New Roman" w:hAnsi="Times New Roman" w:cs="Times New Roman"/>
              <w:sz w:val="24"/>
              <w:szCs w:val="24"/>
            </w:rPr>
            <w:id w:val="404412829"/>
            <w:lock w:val="sdtLocked"/>
            <w14:checkbox>
              <w14:checked w14:val="0"/>
              <w14:checkedState w14:val="2612" w14:font="MS Gothic"/>
              <w14:uncheckedState w14:val="2610" w14:font="MS Gothic"/>
            </w14:checkbox>
          </w:sdtPr>
          <w:sdtEndPr/>
          <w:sdtContent>
            <w:tc>
              <w:tcPr>
                <w:tcW w:w="492" w:type="dxa"/>
                <w:gridSpan w:val="2"/>
              </w:tcPr>
              <w:p w14:paraId="4F559D1B" w14:textId="5C9F5F6F" w:rsidR="00156155" w:rsidRPr="00803BBF" w:rsidRDefault="00156C8B" w:rsidP="008E13AE">
                <w:pPr>
                  <w:pStyle w:val="FORMtext2"/>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660" w:type="dxa"/>
            <w:gridSpan w:val="2"/>
          </w:tcPr>
          <w:p w14:paraId="2278ED73" w14:textId="77777777" w:rsidR="00156155" w:rsidRPr="00803BBF" w:rsidRDefault="00156155" w:rsidP="008E13AE">
            <w:pPr>
              <w:pStyle w:val="FORMtext2"/>
              <w:rPr>
                <w:rFonts w:ascii="Times New Roman" w:hAnsi="Times New Roman" w:cs="Times New Roman"/>
                <w:b/>
                <w:bCs/>
                <w:sz w:val="24"/>
                <w:szCs w:val="24"/>
                <w:u w:val="single"/>
              </w:rPr>
            </w:pPr>
            <w:r w:rsidRPr="00803BBF">
              <w:rPr>
                <w:rFonts w:ascii="Times New Roman" w:hAnsi="Times New Roman" w:cs="Times New Roman"/>
                <w:b/>
                <w:bCs/>
                <w:sz w:val="24"/>
                <w:szCs w:val="24"/>
              </w:rPr>
              <w:t>NO</w:t>
            </w:r>
          </w:p>
        </w:tc>
        <w:tc>
          <w:tcPr>
            <w:tcW w:w="2728" w:type="dxa"/>
            <w:gridSpan w:val="2"/>
            <w:vAlign w:val="center"/>
          </w:tcPr>
          <w:p w14:paraId="143A2A0C" w14:textId="77777777" w:rsidR="00156155" w:rsidRPr="00803BBF" w:rsidRDefault="00156155" w:rsidP="008E13AE">
            <w:pPr>
              <w:pStyle w:val="FORMtext2"/>
              <w:jc w:val="center"/>
              <w:rPr>
                <w:rFonts w:ascii="Times New Roman" w:hAnsi="Times New Roman" w:cs="Times New Roman"/>
                <w:sz w:val="24"/>
                <w:szCs w:val="24"/>
              </w:rPr>
            </w:pPr>
          </w:p>
        </w:tc>
        <w:tc>
          <w:tcPr>
            <w:tcW w:w="3514" w:type="dxa"/>
          </w:tcPr>
          <w:p w14:paraId="166BDCF6" w14:textId="77777777" w:rsidR="00156155" w:rsidRPr="00803BBF" w:rsidRDefault="00156155" w:rsidP="008E13AE">
            <w:pPr>
              <w:pStyle w:val="FORMtext2"/>
              <w:jc w:val="right"/>
              <w:rPr>
                <w:rFonts w:ascii="Times New Roman" w:hAnsi="Times New Roman" w:cs="Times New Roman"/>
                <w:sz w:val="24"/>
                <w:szCs w:val="24"/>
              </w:rPr>
            </w:pPr>
          </w:p>
        </w:tc>
      </w:tr>
      <w:tr w:rsidR="00156155" w:rsidRPr="00803BBF" w14:paraId="5E7B33FC" w14:textId="77777777" w:rsidTr="00803BBF">
        <w:trPr>
          <w:cantSplit/>
          <w:trHeight w:val="90"/>
        </w:trPr>
        <w:tc>
          <w:tcPr>
            <w:tcW w:w="573" w:type="dxa"/>
            <w:gridSpan w:val="2"/>
          </w:tcPr>
          <w:p w14:paraId="3AC67851" w14:textId="77777777" w:rsidR="00156155" w:rsidRPr="00803BBF" w:rsidRDefault="00156155" w:rsidP="008E13AE">
            <w:pPr>
              <w:pStyle w:val="FORMtext2"/>
              <w:rPr>
                <w:rFonts w:ascii="Times New Roman" w:hAnsi="Times New Roman" w:cs="Times New Roman"/>
                <w:sz w:val="24"/>
                <w:szCs w:val="24"/>
              </w:rPr>
            </w:pPr>
          </w:p>
        </w:tc>
        <w:tc>
          <w:tcPr>
            <w:tcW w:w="9075" w:type="dxa"/>
            <w:gridSpan w:val="13"/>
          </w:tcPr>
          <w:p w14:paraId="6B029E2E" w14:textId="77777777" w:rsidR="00156155" w:rsidRPr="00803BBF" w:rsidRDefault="00156155" w:rsidP="008E13AE">
            <w:pPr>
              <w:pStyle w:val="FORMtext2"/>
              <w:rPr>
                <w:rFonts w:ascii="Times New Roman" w:hAnsi="Times New Roman" w:cs="Times New Roman"/>
                <w:sz w:val="24"/>
                <w:szCs w:val="24"/>
                <w:u w:val="single"/>
              </w:rPr>
            </w:pPr>
          </w:p>
        </w:tc>
      </w:tr>
    </w:tbl>
    <w:p w14:paraId="37862C54" w14:textId="3467073A" w:rsidR="00156155" w:rsidRPr="00803BBF" w:rsidRDefault="00156155" w:rsidP="00156155">
      <w:pPr>
        <w:pStyle w:val="FORMtext2"/>
        <w:jc w:val="right"/>
        <w:rPr>
          <w:rFonts w:ascii="Times New Roman" w:hAnsi="Times New Roman" w:cs="Times New Roman"/>
          <w:sz w:val="24"/>
          <w:szCs w:val="24"/>
        </w:rPr>
      </w:pPr>
      <w:r w:rsidRPr="00803BBF">
        <w:rPr>
          <w:rFonts w:ascii="Times New Roman" w:hAnsi="Times New Roman" w:cs="Times New Roman"/>
          <w:sz w:val="24"/>
          <w:szCs w:val="24"/>
        </w:rPr>
        <w:t xml:space="preserve">    </w:t>
      </w:r>
    </w:p>
    <w:p w14:paraId="5A5BC8F1" w14:textId="77777777" w:rsidR="00356CF4" w:rsidRPr="00803BBF" w:rsidRDefault="00356CF4" w:rsidP="008F249E">
      <w:pPr>
        <w:rPr>
          <w:sz w:val="24"/>
        </w:rPr>
      </w:pPr>
    </w:p>
    <w:sectPr w:rsidR="00356CF4" w:rsidRPr="00803BBF" w:rsidSect="00803BBF">
      <w:headerReference w:type="default" r:id="rId10"/>
      <w:footerReference w:type="default" r:id="rId11"/>
      <w:pgSz w:w="12240" w:h="15840"/>
      <w:pgMar w:top="1440" w:right="1440" w:bottom="115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378948" w14:textId="77777777" w:rsidR="006E560B" w:rsidRDefault="006E560B" w:rsidP="00E371AF">
      <w:r>
        <w:separator/>
      </w:r>
    </w:p>
  </w:endnote>
  <w:endnote w:type="continuationSeparator" w:id="0">
    <w:p w14:paraId="751FEE4F" w14:textId="77777777" w:rsidR="006E560B" w:rsidRDefault="006E560B" w:rsidP="00E37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126890"/>
      <w:docPartObj>
        <w:docPartGallery w:val="Page Numbers (Bottom of Page)"/>
        <w:docPartUnique/>
      </w:docPartObj>
    </w:sdtPr>
    <w:sdtEndPr>
      <w:rPr>
        <w:noProof/>
      </w:rPr>
    </w:sdtEndPr>
    <w:sdtContent>
      <w:p w14:paraId="0CFFBBC1" w14:textId="77777777" w:rsidR="004C6F10" w:rsidRDefault="004C6F10">
        <w:pPr>
          <w:pStyle w:val="Footer"/>
          <w:jc w:val="center"/>
        </w:pPr>
        <w:r>
          <w:fldChar w:fldCharType="begin"/>
        </w:r>
        <w:r>
          <w:instrText xml:space="preserve"> PAGE   \* MERGEFORMAT </w:instrText>
        </w:r>
        <w:r>
          <w:fldChar w:fldCharType="separate"/>
        </w:r>
        <w:r w:rsidR="00473A4C">
          <w:rPr>
            <w:noProof/>
          </w:rPr>
          <w:t>3</w:t>
        </w:r>
        <w:r>
          <w:rPr>
            <w:noProof/>
          </w:rPr>
          <w:fldChar w:fldCharType="end"/>
        </w:r>
      </w:p>
    </w:sdtContent>
  </w:sdt>
  <w:p w14:paraId="49D282D3" w14:textId="77777777" w:rsidR="004C6F10" w:rsidRDefault="004C6F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E8D91" w14:textId="77777777" w:rsidR="006E560B" w:rsidRDefault="006E560B" w:rsidP="00E371AF">
      <w:r>
        <w:separator/>
      </w:r>
    </w:p>
  </w:footnote>
  <w:footnote w:type="continuationSeparator" w:id="0">
    <w:p w14:paraId="0E17A098" w14:textId="77777777" w:rsidR="006E560B" w:rsidRDefault="006E560B" w:rsidP="00E371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1923E" w14:textId="647E4A1F" w:rsidR="00D56B30" w:rsidRPr="00803BBF" w:rsidRDefault="00096725" w:rsidP="00D56B30">
    <w:pPr>
      <w:tabs>
        <w:tab w:val="center" w:pos="4680"/>
        <w:tab w:val="right" w:pos="9360"/>
      </w:tabs>
      <w:rPr>
        <w:color w:val="1F497D" w:themeColor="text2"/>
        <w:sz w:val="22"/>
        <w:szCs w:val="22"/>
      </w:rPr>
    </w:pPr>
    <w:r w:rsidRPr="00803BBF">
      <w:rPr>
        <w:sz w:val="22"/>
        <w:szCs w:val="22"/>
      </w:rPr>
      <w:t xml:space="preserve"> RFA</w:t>
    </w:r>
    <w:r w:rsidR="00F109CB">
      <w:rPr>
        <w:sz w:val="22"/>
        <w:szCs w:val="22"/>
      </w:rPr>
      <w:t xml:space="preserve"> No.</w:t>
    </w:r>
    <w:r w:rsidRPr="00803BBF">
      <w:rPr>
        <w:sz w:val="22"/>
        <w:szCs w:val="22"/>
      </w:rPr>
      <w:t xml:space="preserve"> </w:t>
    </w:r>
    <w:r w:rsidR="00CA530B">
      <w:rPr>
        <w:sz w:val="22"/>
        <w:szCs w:val="22"/>
      </w:rPr>
      <w:t>HHS00</w:t>
    </w:r>
    <w:r w:rsidR="00075885">
      <w:rPr>
        <w:sz w:val="22"/>
        <w:szCs w:val="22"/>
      </w:rPr>
      <w:t>15435</w:t>
    </w:r>
    <w:r w:rsidR="006A16C5">
      <w:rPr>
        <w:sz w:val="22"/>
        <w:szCs w:val="22"/>
      </w:rPr>
      <w:t xml:space="preserve">                                                                                                            </w:t>
    </w:r>
    <w:r w:rsidR="00030290">
      <w:rPr>
        <w:sz w:val="22"/>
        <w:szCs w:val="22"/>
      </w:rPr>
      <w:t>Form</w:t>
    </w:r>
    <w:r w:rsidR="00F109CB">
      <w:rPr>
        <w:sz w:val="22"/>
        <w:szCs w:val="22"/>
      </w:rPr>
      <w:t xml:space="preserve"> </w:t>
    </w:r>
    <w:r w:rsidR="00075885">
      <w:rPr>
        <w:sz w:val="22"/>
        <w:szCs w:val="22"/>
      </w:rPr>
      <w:t>E</w:t>
    </w:r>
    <w:r w:rsidR="00F109CB">
      <w:rPr>
        <w:sz w:val="22"/>
        <w:szCs w:val="22"/>
      </w:rPr>
      <w:tab/>
    </w:r>
    <w:r w:rsidR="00ED3586">
      <w:rPr>
        <w:color w:val="1F497D" w:themeColor="text2"/>
        <w:sz w:val="22"/>
        <w:szCs w:val="22"/>
      </w:rPr>
      <w:pict w14:anchorId="5B57CCB7">
        <v:rect id="_x0000_i1025" style="width:0;height:1.5pt" o:hralign="center" o:hrstd="t" o:hr="t" fillcolor="#a0a0a0" stroked="f"/>
      </w:pict>
    </w:r>
  </w:p>
  <w:p w14:paraId="788428AA" w14:textId="77777777" w:rsidR="00D56B30" w:rsidRPr="00803BBF" w:rsidRDefault="00D56B30" w:rsidP="00D56B30">
    <w:pPr>
      <w:tabs>
        <w:tab w:val="center" w:pos="4680"/>
        <w:tab w:val="right" w:pos="9360"/>
      </w:tabs>
      <w:rPr>
        <w:color w:val="1F497D" w:themeColor="text2"/>
        <w:sz w:val="22"/>
        <w:szCs w:val="22"/>
      </w:rPr>
    </w:pPr>
  </w:p>
  <w:p w14:paraId="0119014A" w14:textId="77777777" w:rsidR="00D56B30" w:rsidRPr="00803BBF" w:rsidRDefault="00D56B30">
    <w:pPr>
      <w:pStyle w:val="Header"/>
      <w:rPr>
        <w:sz w:val="22"/>
        <w:szCs w:val="22"/>
      </w:rP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rcia,Christina (HHSC)">
    <w15:presenceInfo w15:providerId="AD" w15:userId="S::Christina.Garcia03@hhs.texas.gov::2f63a639-0d58-4eda-a57e-a85a687873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155"/>
    <w:rsid w:val="00024E19"/>
    <w:rsid w:val="00030290"/>
    <w:rsid w:val="0003172E"/>
    <w:rsid w:val="00051476"/>
    <w:rsid w:val="000551CF"/>
    <w:rsid w:val="00075885"/>
    <w:rsid w:val="00096704"/>
    <w:rsid w:val="00096725"/>
    <w:rsid w:val="000A0DD4"/>
    <w:rsid w:val="000A261C"/>
    <w:rsid w:val="000B6AB8"/>
    <w:rsid w:val="000B6CBA"/>
    <w:rsid w:val="000D5A2D"/>
    <w:rsid w:val="000E06D6"/>
    <w:rsid w:val="000E693A"/>
    <w:rsid w:val="00103F03"/>
    <w:rsid w:val="00114382"/>
    <w:rsid w:val="00115D8E"/>
    <w:rsid w:val="0013794C"/>
    <w:rsid w:val="00140C24"/>
    <w:rsid w:val="001429F0"/>
    <w:rsid w:val="00154174"/>
    <w:rsid w:val="00156155"/>
    <w:rsid w:val="00156C8B"/>
    <w:rsid w:val="00170850"/>
    <w:rsid w:val="00194B8F"/>
    <w:rsid w:val="001A3041"/>
    <w:rsid w:val="001B5607"/>
    <w:rsid w:val="001C514F"/>
    <w:rsid w:val="001D4BA0"/>
    <w:rsid w:val="001F1F33"/>
    <w:rsid w:val="002060DC"/>
    <w:rsid w:val="00245754"/>
    <w:rsid w:val="00262084"/>
    <w:rsid w:val="002B2C3B"/>
    <w:rsid w:val="00322CD8"/>
    <w:rsid w:val="00346188"/>
    <w:rsid w:val="00350B6D"/>
    <w:rsid w:val="00356CF4"/>
    <w:rsid w:val="003679EB"/>
    <w:rsid w:val="003708BD"/>
    <w:rsid w:val="003844DB"/>
    <w:rsid w:val="00393DFF"/>
    <w:rsid w:val="003A7A40"/>
    <w:rsid w:val="003C57BE"/>
    <w:rsid w:val="003D7CEA"/>
    <w:rsid w:val="003F1758"/>
    <w:rsid w:val="00416DE1"/>
    <w:rsid w:val="00436089"/>
    <w:rsid w:val="00437E9F"/>
    <w:rsid w:val="0047345F"/>
    <w:rsid w:val="00473A4C"/>
    <w:rsid w:val="00492EE8"/>
    <w:rsid w:val="004C35DC"/>
    <w:rsid w:val="004C6F10"/>
    <w:rsid w:val="004D2069"/>
    <w:rsid w:val="004E6E56"/>
    <w:rsid w:val="004F5ABA"/>
    <w:rsid w:val="00500FEF"/>
    <w:rsid w:val="00501FE0"/>
    <w:rsid w:val="00502BE4"/>
    <w:rsid w:val="00510C0B"/>
    <w:rsid w:val="005156CD"/>
    <w:rsid w:val="00520ACB"/>
    <w:rsid w:val="00520F2B"/>
    <w:rsid w:val="00575683"/>
    <w:rsid w:val="005A1D5A"/>
    <w:rsid w:val="005B51EA"/>
    <w:rsid w:val="005F4D43"/>
    <w:rsid w:val="00615CCB"/>
    <w:rsid w:val="0062414E"/>
    <w:rsid w:val="00631948"/>
    <w:rsid w:val="006A16C5"/>
    <w:rsid w:val="006B2B7E"/>
    <w:rsid w:val="006C13BF"/>
    <w:rsid w:val="006E560B"/>
    <w:rsid w:val="006F61C2"/>
    <w:rsid w:val="006F67D5"/>
    <w:rsid w:val="0070527A"/>
    <w:rsid w:val="00734EDA"/>
    <w:rsid w:val="00776D0F"/>
    <w:rsid w:val="0078388A"/>
    <w:rsid w:val="007A6527"/>
    <w:rsid w:val="007B5959"/>
    <w:rsid w:val="007C4F41"/>
    <w:rsid w:val="00803BBF"/>
    <w:rsid w:val="00816998"/>
    <w:rsid w:val="00825787"/>
    <w:rsid w:val="0083177C"/>
    <w:rsid w:val="00856A61"/>
    <w:rsid w:val="008604DC"/>
    <w:rsid w:val="00871134"/>
    <w:rsid w:val="00881319"/>
    <w:rsid w:val="00886D75"/>
    <w:rsid w:val="008A0B79"/>
    <w:rsid w:val="008B0531"/>
    <w:rsid w:val="008F249E"/>
    <w:rsid w:val="00900E6F"/>
    <w:rsid w:val="009106CE"/>
    <w:rsid w:val="0091617E"/>
    <w:rsid w:val="009333AE"/>
    <w:rsid w:val="00936616"/>
    <w:rsid w:val="00960D3C"/>
    <w:rsid w:val="0096718F"/>
    <w:rsid w:val="00977487"/>
    <w:rsid w:val="00990841"/>
    <w:rsid w:val="009921A9"/>
    <w:rsid w:val="00996DD5"/>
    <w:rsid w:val="009A76C5"/>
    <w:rsid w:val="009C5B69"/>
    <w:rsid w:val="009D12C6"/>
    <w:rsid w:val="009F265E"/>
    <w:rsid w:val="00A11BD9"/>
    <w:rsid w:val="00A272BE"/>
    <w:rsid w:val="00A317C3"/>
    <w:rsid w:val="00A40A0D"/>
    <w:rsid w:val="00A445C2"/>
    <w:rsid w:val="00A4503D"/>
    <w:rsid w:val="00A544AB"/>
    <w:rsid w:val="00A74884"/>
    <w:rsid w:val="00A7612E"/>
    <w:rsid w:val="00A94EAB"/>
    <w:rsid w:val="00A97547"/>
    <w:rsid w:val="00AA28FA"/>
    <w:rsid w:val="00AD1D26"/>
    <w:rsid w:val="00AE1776"/>
    <w:rsid w:val="00AF278E"/>
    <w:rsid w:val="00AF4E12"/>
    <w:rsid w:val="00B0475B"/>
    <w:rsid w:val="00B539FA"/>
    <w:rsid w:val="00B64166"/>
    <w:rsid w:val="00B65D92"/>
    <w:rsid w:val="00B83390"/>
    <w:rsid w:val="00B924C5"/>
    <w:rsid w:val="00B92A26"/>
    <w:rsid w:val="00BA2990"/>
    <w:rsid w:val="00BA4354"/>
    <w:rsid w:val="00BA61F1"/>
    <w:rsid w:val="00BB496A"/>
    <w:rsid w:val="00BB6EC9"/>
    <w:rsid w:val="00BB75B1"/>
    <w:rsid w:val="00BC714A"/>
    <w:rsid w:val="00BD399A"/>
    <w:rsid w:val="00BE6844"/>
    <w:rsid w:val="00BE6D73"/>
    <w:rsid w:val="00C21EB1"/>
    <w:rsid w:val="00C65714"/>
    <w:rsid w:val="00CA530B"/>
    <w:rsid w:val="00CC28BC"/>
    <w:rsid w:val="00CC53F0"/>
    <w:rsid w:val="00CD2ED0"/>
    <w:rsid w:val="00CF7703"/>
    <w:rsid w:val="00D5566C"/>
    <w:rsid w:val="00D56B30"/>
    <w:rsid w:val="00D57072"/>
    <w:rsid w:val="00D92219"/>
    <w:rsid w:val="00DA1A42"/>
    <w:rsid w:val="00DA7A20"/>
    <w:rsid w:val="00DC50AB"/>
    <w:rsid w:val="00E122C8"/>
    <w:rsid w:val="00E15E3F"/>
    <w:rsid w:val="00E371AF"/>
    <w:rsid w:val="00E43145"/>
    <w:rsid w:val="00E52189"/>
    <w:rsid w:val="00E616FB"/>
    <w:rsid w:val="00E7162C"/>
    <w:rsid w:val="00E744DC"/>
    <w:rsid w:val="00E95578"/>
    <w:rsid w:val="00EC0F11"/>
    <w:rsid w:val="00ED01C8"/>
    <w:rsid w:val="00ED3586"/>
    <w:rsid w:val="00ED5601"/>
    <w:rsid w:val="00EE009C"/>
    <w:rsid w:val="00F047DC"/>
    <w:rsid w:val="00F109CB"/>
    <w:rsid w:val="00F36B82"/>
    <w:rsid w:val="00F44DC5"/>
    <w:rsid w:val="00F64CD1"/>
    <w:rsid w:val="00F70204"/>
    <w:rsid w:val="00F900E7"/>
    <w:rsid w:val="00F93108"/>
    <w:rsid w:val="00F97447"/>
    <w:rsid w:val="00FB39C2"/>
    <w:rsid w:val="00FB74B0"/>
    <w:rsid w:val="00FB7C78"/>
    <w:rsid w:val="00FE4DA0"/>
    <w:rsid w:val="00FF3721"/>
    <w:rsid w:val="61DB6859"/>
    <w:rsid w:val="635DA9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EEB25C"/>
  <w15:docId w15:val="{D27B94AA-AD25-4523-8578-7E06A4B0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155"/>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155"/>
    <w:rPr>
      <w:color w:val="auto"/>
      <w:u w:val="none"/>
    </w:rPr>
  </w:style>
  <w:style w:type="paragraph" w:customStyle="1" w:styleId="FORMtitle">
    <w:name w:val="FORM title"/>
    <w:basedOn w:val="Normal"/>
    <w:link w:val="FORMtitleChar"/>
    <w:uiPriority w:val="99"/>
    <w:rsid w:val="00156155"/>
    <w:pPr>
      <w:keepNext/>
      <w:autoSpaceDE/>
      <w:autoSpaceDN/>
      <w:adjustRightInd/>
      <w:jc w:val="center"/>
    </w:pPr>
    <w:rPr>
      <w:rFonts w:ascii="Arial Black" w:hAnsi="Arial Black" w:cs="Arial"/>
      <w:b/>
      <w:bCs/>
      <w:color w:val="000000"/>
      <w:sz w:val="26"/>
    </w:rPr>
  </w:style>
  <w:style w:type="character" w:customStyle="1" w:styleId="FORMtitleChar">
    <w:name w:val="FORM title Char"/>
    <w:link w:val="FORMtitle"/>
    <w:uiPriority w:val="99"/>
    <w:locked/>
    <w:rsid w:val="00156155"/>
    <w:rPr>
      <w:rFonts w:ascii="Arial Black" w:eastAsia="Times New Roman" w:hAnsi="Arial Black" w:cs="Arial"/>
      <w:b/>
      <w:bCs/>
      <w:color w:val="000000"/>
      <w:sz w:val="26"/>
      <w:szCs w:val="24"/>
    </w:rPr>
  </w:style>
  <w:style w:type="paragraph" w:customStyle="1" w:styleId="FORMtext2">
    <w:name w:val="FORM text 2"/>
    <w:basedOn w:val="BodyText2"/>
    <w:link w:val="FORMtext2Char"/>
    <w:uiPriority w:val="99"/>
    <w:rsid w:val="00156155"/>
    <w:pPr>
      <w:widowControl/>
      <w:tabs>
        <w:tab w:val="left" w:pos="360"/>
      </w:tabs>
      <w:autoSpaceDE/>
      <w:autoSpaceDN/>
      <w:adjustRightInd/>
      <w:spacing w:after="0" w:line="240" w:lineRule="auto"/>
      <w:jc w:val="both"/>
    </w:pPr>
    <w:rPr>
      <w:rFonts w:ascii="Arial" w:hAnsi="Arial" w:cs="Arial"/>
      <w:szCs w:val="18"/>
    </w:rPr>
  </w:style>
  <w:style w:type="character" w:customStyle="1" w:styleId="FORMtext2Char">
    <w:name w:val="FORM text 2 Char"/>
    <w:link w:val="FORMtext2"/>
    <w:uiPriority w:val="99"/>
    <w:locked/>
    <w:rsid w:val="00156155"/>
    <w:rPr>
      <w:rFonts w:ascii="Arial" w:eastAsia="Times New Roman" w:hAnsi="Arial" w:cs="Arial"/>
      <w:sz w:val="20"/>
      <w:szCs w:val="18"/>
    </w:rPr>
  </w:style>
  <w:style w:type="paragraph" w:customStyle="1" w:styleId="RFPbody12">
    <w:name w:val="RFP body 12"/>
    <w:basedOn w:val="Normal"/>
    <w:link w:val="RFPbody12Char"/>
    <w:uiPriority w:val="99"/>
    <w:rsid w:val="00156155"/>
    <w:pPr>
      <w:widowControl/>
      <w:ind w:left="720"/>
      <w:jc w:val="both"/>
    </w:pPr>
    <w:rPr>
      <w:rFonts w:ascii="Arial" w:hAnsi="Arial" w:cs="Arial"/>
      <w:sz w:val="24"/>
    </w:rPr>
  </w:style>
  <w:style w:type="character" w:customStyle="1" w:styleId="RFPbody12Char">
    <w:name w:val="RFP body 12 Char"/>
    <w:link w:val="RFPbody12"/>
    <w:uiPriority w:val="99"/>
    <w:locked/>
    <w:rsid w:val="00156155"/>
    <w:rPr>
      <w:rFonts w:ascii="Arial" w:eastAsia="Times New Roman" w:hAnsi="Arial" w:cs="Arial"/>
      <w:sz w:val="24"/>
      <w:szCs w:val="24"/>
    </w:rPr>
  </w:style>
  <w:style w:type="paragraph" w:customStyle="1" w:styleId="RFPbodyindent12">
    <w:name w:val="RFP body indent 12"/>
    <w:basedOn w:val="Normal"/>
    <w:uiPriority w:val="99"/>
    <w:rsid w:val="00156155"/>
    <w:pPr>
      <w:keepNext/>
      <w:widowControl/>
      <w:ind w:left="1800"/>
      <w:jc w:val="both"/>
    </w:pPr>
    <w:rPr>
      <w:rFonts w:ascii="Arial" w:hAnsi="Arial" w:cs="Arial"/>
      <w:color w:val="000000"/>
      <w:sz w:val="24"/>
    </w:rPr>
  </w:style>
  <w:style w:type="paragraph" w:styleId="BodyText2">
    <w:name w:val="Body Text 2"/>
    <w:basedOn w:val="Normal"/>
    <w:link w:val="BodyText2Char"/>
    <w:uiPriority w:val="99"/>
    <w:semiHidden/>
    <w:unhideWhenUsed/>
    <w:rsid w:val="00156155"/>
    <w:pPr>
      <w:spacing w:after="120" w:line="480" w:lineRule="auto"/>
    </w:pPr>
  </w:style>
  <w:style w:type="character" w:customStyle="1" w:styleId="BodyText2Char">
    <w:name w:val="Body Text 2 Char"/>
    <w:basedOn w:val="DefaultParagraphFont"/>
    <w:link w:val="BodyText2"/>
    <w:uiPriority w:val="99"/>
    <w:semiHidden/>
    <w:rsid w:val="00156155"/>
    <w:rPr>
      <w:rFonts w:ascii="Times New Roman" w:eastAsia="Times New Roman" w:hAnsi="Times New Roman" w:cs="Times New Roman"/>
      <w:sz w:val="20"/>
      <w:szCs w:val="24"/>
    </w:rPr>
  </w:style>
  <w:style w:type="character" w:styleId="FollowedHyperlink">
    <w:name w:val="FollowedHyperlink"/>
    <w:basedOn w:val="DefaultParagraphFont"/>
    <w:uiPriority w:val="99"/>
    <w:semiHidden/>
    <w:unhideWhenUsed/>
    <w:rsid w:val="004E6E56"/>
    <w:rPr>
      <w:color w:val="800080" w:themeColor="followedHyperlink"/>
      <w:u w:val="single"/>
    </w:rPr>
  </w:style>
  <w:style w:type="character" w:styleId="CommentReference">
    <w:name w:val="annotation reference"/>
    <w:basedOn w:val="DefaultParagraphFont"/>
    <w:uiPriority w:val="99"/>
    <w:semiHidden/>
    <w:unhideWhenUsed/>
    <w:rsid w:val="004E6E56"/>
    <w:rPr>
      <w:sz w:val="16"/>
      <w:szCs w:val="16"/>
    </w:rPr>
  </w:style>
  <w:style w:type="paragraph" w:styleId="CommentText">
    <w:name w:val="annotation text"/>
    <w:basedOn w:val="Normal"/>
    <w:link w:val="CommentTextChar"/>
    <w:uiPriority w:val="99"/>
    <w:unhideWhenUsed/>
    <w:rsid w:val="004E6E56"/>
    <w:rPr>
      <w:szCs w:val="20"/>
    </w:rPr>
  </w:style>
  <w:style w:type="character" w:customStyle="1" w:styleId="CommentTextChar">
    <w:name w:val="Comment Text Char"/>
    <w:basedOn w:val="DefaultParagraphFont"/>
    <w:link w:val="CommentText"/>
    <w:uiPriority w:val="99"/>
    <w:rsid w:val="004E6E5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E6E56"/>
    <w:rPr>
      <w:b/>
      <w:bCs/>
    </w:rPr>
  </w:style>
  <w:style w:type="character" w:customStyle="1" w:styleId="CommentSubjectChar">
    <w:name w:val="Comment Subject Char"/>
    <w:basedOn w:val="CommentTextChar"/>
    <w:link w:val="CommentSubject"/>
    <w:uiPriority w:val="99"/>
    <w:semiHidden/>
    <w:rsid w:val="004E6E56"/>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E6E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E56"/>
    <w:rPr>
      <w:rFonts w:ascii="Segoe UI" w:eastAsia="Times New Roman" w:hAnsi="Segoe UI" w:cs="Segoe UI"/>
      <w:sz w:val="18"/>
      <w:szCs w:val="18"/>
    </w:rPr>
  </w:style>
  <w:style w:type="paragraph" w:styleId="Header">
    <w:name w:val="header"/>
    <w:basedOn w:val="Normal"/>
    <w:link w:val="HeaderChar"/>
    <w:uiPriority w:val="99"/>
    <w:unhideWhenUsed/>
    <w:rsid w:val="00E371AF"/>
    <w:pPr>
      <w:tabs>
        <w:tab w:val="center" w:pos="4680"/>
        <w:tab w:val="right" w:pos="9360"/>
      </w:tabs>
    </w:pPr>
  </w:style>
  <w:style w:type="character" w:customStyle="1" w:styleId="HeaderChar">
    <w:name w:val="Header Char"/>
    <w:basedOn w:val="DefaultParagraphFont"/>
    <w:link w:val="Header"/>
    <w:uiPriority w:val="99"/>
    <w:rsid w:val="00E371AF"/>
    <w:rPr>
      <w:rFonts w:ascii="Times New Roman" w:eastAsia="Times New Roman" w:hAnsi="Times New Roman" w:cs="Times New Roman"/>
      <w:sz w:val="20"/>
      <w:szCs w:val="24"/>
    </w:rPr>
  </w:style>
  <w:style w:type="paragraph" w:styleId="Footer">
    <w:name w:val="footer"/>
    <w:basedOn w:val="Normal"/>
    <w:link w:val="FooterChar"/>
    <w:uiPriority w:val="99"/>
    <w:unhideWhenUsed/>
    <w:rsid w:val="00E371AF"/>
    <w:pPr>
      <w:tabs>
        <w:tab w:val="center" w:pos="4680"/>
        <w:tab w:val="right" w:pos="9360"/>
      </w:tabs>
    </w:pPr>
  </w:style>
  <w:style w:type="character" w:customStyle="1" w:styleId="FooterChar">
    <w:name w:val="Footer Char"/>
    <w:basedOn w:val="DefaultParagraphFont"/>
    <w:link w:val="Footer"/>
    <w:uiPriority w:val="99"/>
    <w:rsid w:val="00E371AF"/>
    <w:rPr>
      <w:rFonts w:ascii="Times New Roman" w:eastAsia="Times New Roman" w:hAnsi="Times New Roman" w:cs="Times New Roman"/>
      <w:sz w:val="20"/>
      <w:szCs w:val="24"/>
    </w:rPr>
  </w:style>
  <w:style w:type="table" w:styleId="TableGrid">
    <w:name w:val="Table Grid"/>
    <w:basedOn w:val="TableNormal"/>
    <w:uiPriority w:val="59"/>
    <w:rsid w:val="004C6F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F10"/>
    <w:rPr>
      <w:color w:val="808080"/>
    </w:rPr>
  </w:style>
  <w:style w:type="paragraph" w:styleId="NoSpacing">
    <w:name w:val="No Spacing"/>
    <w:uiPriority w:val="1"/>
    <w:qFormat/>
    <w:rsid w:val="00803BBF"/>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paragraph" w:styleId="Revision">
    <w:name w:val="Revision"/>
    <w:hidden/>
    <w:uiPriority w:val="99"/>
    <w:semiHidden/>
    <w:rsid w:val="004F5ABA"/>
    <w:pPr>
      <w:spacing w:after="0" w:line="240" w:lineRule="auto"/>
    </w:pPr>
    <w:rPr>
      <w:rFonts w:ascii="Times New Roman" w:eastAsia="Times New Roman" w:hAnsi="Times New Roman"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188EA8A534A0849837EB0F0D4A38EEA" ma:contentTypeVersion="13" ma:contentTypeDescription="Create a new document." ma:contentTypeScope="" ma:versionID="e5510250dddfe4a9cd2d9e4894adf668">
  <xsd:schema xmlns:xsd="http://www.w3.org/2001/XMLSchema" xmlns:xs="http://www.w3.org/2001/XMLSchema" xmlns:p="http://schemas.microsoft.com/office/2006/metadata/properties" xmlns:ns2="68fa6bb6-ab0a-427b-826a-a949d756b240" xmlns:ns3="5752f3ae-0647-448b-8b1e-36b3b1f009f1" xmlns:ns4="d853a810-d2a2-4c28-9ad9-9100c9a22e04" targetNamespace="http://schemas.microsoft.com/office/2006/metadata/properties" ma:root="true" ma:fieldsID="6511945b25cec76aa18d011ab2352193" ns2:_="" ns3:_="" ns4:_="">
    <xsd:import namespace="68fa6bb6-ab0a-427b-826a-a949d756b240"/>
    <xsd:import namespace="5752f3ae-0647-448b-8b1e-36b3b1f009f1"/>
    <xsd:import namespace="d853a810-d2a2-4c28-9ad9-9100c9a22e0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4: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fa6bb6-ab0a-427b-826a-a949d756b2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c590b57-b2b8-4f92-a7a2-a2c14f8ff435"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752f3ae-0647-448b-8b1e-36b3b1f009f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53a810-d2a2-4c28-9ad9-9100c9a22e0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62c00ec8-8748-4a25-bf66-1fec79b38346}" ma:internalName="TaxCatchAll" ma:showField="CatchAllData" ma:web="5752f3ae-0647-448b-8b1e-36b3b1f009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d853a810-d2a2-4c28-9ad9-9100c9a22e04" xsi:nil="true"/>
    <lcf76f155ced4ddcb4097134ff3c332f xmlns="68fa6bb6-ab0a-427b-826a-a949d756b2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EBDB3AA-91EC-434E-8913-16BFB8210747}">
  <ds:schemaRefs>
    <ds:schemaRef ds:uri="http://schemas.microsoft.com/sharepoint/v3/contenttype/forms"/>
  </ds:schemaRefs>
</ds:datastoreItem>
</file>

<file path=customXml/itemProps2.xml><?xml version="1.0" encoding="utf-8"?>
<ds:datastoreItem xmlns:ds="http://schemas.openxmlformats.org/officeDocument/2006/customXml" ds:itemID="{5284163D-A1CC-43CB-96FA-B92B3F985512}">
  <ds:schemaRefs>
    <ds:schemaRef ds:uri="http://schemas.openxmlformats.org/officeDocument/2006/bibliography"/>
  </ds:schemaRefs>
</ds:datastoreItem>
</file>

<file path=customXml/itemProps3.xml><?xml version="1.0" encoding="utf-8"?>
<ds:datastoreItem xmlns:ds="http://schemas.openxmlformats.org/officeDocument/2006/customXml" ds:itemID="{A4A38C8B-20D8-4FF4-B4CD-0A2A64A67D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fa6bb6-ab0a-427b-826a-a949d756b240"/>
    <ds:schemaRef ds:uri="5752f3ae-0647-448b-8b1e-36b3b1f009f1"/>
    <ds:schemaRef ds:uri="d853a810-d2a2-4c28-9ad9-9100c9a22e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F6DD655-8FEC-4B43-B33C-1BCF9A6417F6}">
  <ds:schemaRefs>
    <ds:schemaRef ds:uri="http://schemas.microsoft.com/office/2006/metadata/properties"/>
    <ds:schemaRef ds:uri="http://schemas.microsoft.com/office/infopath/2007/PartnerControls"/>
    <ds:schemaRef ds:uri="d853a810-d2a2-4c28-9ad9-9100c9a22e04"/>
    <ds:schemaRef ds:uri="68fa6bb6-ab0a-427b-826a-a949d756b240"/>
  </ds:schemaRefs>
</ds:datastoreItem>
</file>

<file path=docMetadata/LabelInfo.xml><?xml version="1.0" encoding="utf-8"?>
<clbl:labelList xmlns:clbl="http://schemas.microsoft.com/office/2020/mipLabelMetadata">
  <clbl:label id="{9bf97732-82b9-499b-b16a-a93e8ebd536b}" enabled="0" method="" siteId="{9bf97732-82b9-499b-b16a-a93e8ebd536b}" removed="1"/>
</clbl:labelList>
</file>

<file path=docProps/app.xml><?xml version="1.0" encoding="utf-8"?>
<Properties xmlns="http://schemas.openxmlformats.org/officeDocument/2006/extended-properties" xmlns:vt="http://schemas.openxmlformats.org/officeDocument/2006/docPropsVTypes">
  <Template>Normal</Template>
  <TotalTime>27</TotalTime>
  <Pages>5</Pages>
  <Words>1003</Words>
  <Characters>5991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HHSC</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HHSC User</dc:creator>
  <cp:lastModifiedBy>Deboer,Carolyn (HHSC)</cp:lastModifiedBy>
  <cp:revision>7</cp:revision>
  <cp:lastPrinted>2024-10-25T19:47:00Z</cp:lastPrinted>
  <dcterms:created xsi:type="dcterms:W3CDTF">2025-02-12T22:32:00Z</dcterms:created>
  <dcterms:modified xsi:type="dcterms:W3CDTF">2025-03-24T18:34:00Z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0x010100B188EA8A534A0849837EB0F0D4A38EEA</vt:lpwstr>
  </property>
  <property fmtid="{D5CDD505-2E9C-101B-9397-08002B2CF9AE}" pid="3" name="GrammarlyDocumentId">
    <vt:lpwstr>74d4f47d6e9bee6578fbdac1e5575c495ce62f4360e0fb36bc3278a58f3f3f3e</vt:lpwstr>
  </property>
  <property fmtid="{D5CDD505-2E9C-101B-9397-08002B2CF9AE}" pid="4" name="Order">
    <vt:r8>255600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